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E20645A" w:rsidR="00E270C5" w:rsidRPr="0071686F" w:rsidRDefault="00E270C5" w:rsidP="00E270C5">
      <w:pPr>
        <w:pStyle w:val="Editionnumber"/>
      </w:pPr>
      <w:r w:rsidRPr="0071686F">
        <w:t xml:space="preserve">Edition </w:t>
      </w:r>
      <w:r w:rsidR="009D2DA1" w:rsidRPr="0071686F">
        <w:t>2</w:t>
      </w:r>
      <w:r w:rsidRPr="0071686F">
        <w:t>.0</w:t>
      </w:r>
    </w:p>
    <w:p w14:paraId="7C93824F" w14:textId="5BB6A60A" w:rsidR="00D74AE1" w:rsidRPr="004259CB" w:rsidRDefault="00C20472" w:rsidP="00E270C5">
      <w:pPr>
        <w:pStyle w:val="Documentdate"/>
      </w:pPr>
      <w:r w:rsidRPr="0071686F">
        <w:t>May</w:t>
      </w:r>
      <w:r w:rsidR="004259CB" w:rsidRPr="0071686F">
        <w:t xml:space="preserve"> </w:t>
      </w:r>
      <w:r w:rsidR="009D2DA1" w:rsidRPr="0071686F">
        <w:t>2023</w:t>
      </w:r>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D58473A" w14:textId="77777777" w:rsidR="00534598" w:rsidRDefault="00534598" w:rsidP="00534598">
      <w:pPr>
        <w:spacing w:after="200" w:line="276" w:lineRule="auto"/>
        <w:rPr>
          <w:rFonts w:ascii="AvenirNext LT Pro Regular" w:hAnsi="AvenirNext LT Pro Regular"/>
          <w:color w:val="002060"/>
          <w:sz w:val="40"/>
          <w:szCs w:val="40"/>
          <w:lang w:val="en-GB"/>
        </w:rPr>
      </w:pPr>
    </w:p>
    <w:p w14:paraId="6ECDAA40" w14:textId="77777777" w:rsidR="00534598" w:rsidRDefault="00534598" w:rsidP="00534598">
      <w:pPr>
        <w:spacing w:after="200" w:line="276" w:lineRule="auto"/>
        <w:rPr>
          <w:rFonts w:ascii="AvenirNext LT Pro Regular" w:hAnsi="AvenirNext LT Pro Regular"/>
          <w:color w:val="002060"/>
          <w:sz w:val="40"/>
          <w:szCs w:val="40"/>
          <w:lang w:val="en-GB"/>
        </w:rPr>
      </w:pPr>
    </w:p>
    <w:p w14:paraId="7F039424" w14:textId="42E88F49" w:rsidR="00C20472" w:rsidRPr="00DC58A3" w:rsidRDefault="00C20472" w:rsidP="0071686F">
      <w:pPr>
        <w:spacing w:after="200" w:line="276" w:lineRule="auto"/>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71686F" w:rsidRDefault="00C20472" w:rsidP="00C20472">
      <w:pPr>
        <w:spacing w:after="240"/>
        <w:rPr>
          <w:rFonts w:cstheme="minorHAnsi"/>
          <w:sz w:val="22"/>
          <w:lang w:val="en-GB"/>
        </w:rPr>
      </w:pPr>
      <w:r w:rsidRPr="0071686F">
        <w:rPr>
          <w:rFonts w:cstheme="minorHAnsi"/>
          <w:b/>
          <w:sz w:val="22"/>
          <w:lang w:val="en-GB"/>
        </w:rPr>
        <w:t>BEARING IN MIND</w:t>
      </w:r>
      <w:r w:rsidRPr="0071686F">
        <w:rPr>
          <w:rFonts w:cstheme="minorHAnsi"/>
          <w:sz w:val="22"/>
          <w:lang w:val="en-GB"/>
        </w:rPr>
        <w:t xml:space="preserve"> the provisions of the United Nations Convention on the Law of the Sea (UNCLOS) and the Convention on th</w:t>
      </w:r>
      <w:r w:rsidR="00161234" w:rsidRPr="0071686F">
        <w:rPr>
          <w:rFonts w:cstheme="minorHAnsi"/>
          <w:sz w:val="22"/>
          <w:lang w:val="en-GB"/>
        </w:rPr>
        <w:t>e Safety of Life at Sea (SOLAS),</w:t>
      </w:r>
    </w:p>
    <w:p w14:paraId="634CFB14" w14:textId="10E73642" w:rsidR="00C20472" w:rsidRPr="0071686F" w:rsidRDefault="00C20472" w:rsidP="00C20472">
      <w:pPr>
        <w:spacing w:after="240"/>
        <w:rPr>
          <w:rFonts w:cstheme="minorHAnsi"/>
          <w:sz w:val="22"/>
          <w:lang w:val="en-GB"/>
        </w:rPr>
      </w:pPr>
      <w:r w:rsidRPr="0071686F">
        <w:rPr>
          <w:rFonts w:cstheme="minorHAnsi"/>
          <w:b/>
          <w:sz w:val="22"/>
          <w:lang w:val="en-GB"/>
        </w:rPr>
        <w:t>RECOGNIZING</w:t>
      </w:r>
      <w:r w:rsidRPr="0071686F">
        <w:rPr>
          <w:rFonts w:cstheme="minorHAnsi"/>
          <w:sz w:val="22"/>
          <w:lang w:val="en-GB"/>
        </w:rPr>
        <w:t xml:space="preserve"> that the aim of IALA is to foster the safe, economic and efficient movement of vessels, through improvement and harmoni</w:t>
      </w:r>
      <w:r w:rsidR="00024456">
        <w:rPr>
          <w:rFonts w:cstheme="minorHAnsi"/>
          <w:sz w:val="22"/>
          <w:lang w:val="en-GB"/>
        </w:rPr>
        <w:t>z</w:t>
      </w:r>
      <w:r w:rsidRPr="0071686F">
        <w:rPr>
          <w:rFonts w:cstheme="minorHAnsi"/>
          <w:sz w:val="22"/>
          <w:lang w:val="en-GB"/>
        </w:rPr>
        <w:t xml:space="preserve">ation of </w:t>
      </w:r>
      <w:r w:rsidR="00024456">
        <w:rPr>
          <w:rFonts w:cstheme="minorHAnsi"/>
          <w:sz w:val="22"/>
          <w:lang w:val="en-GB"/>
        </w:rPr>
        <w:t>Marine A</w:t>
      </w:r>
      <w:r w:rsidRPr="0071686F">
        <w:rPr>
          <w:rFonts w:cstheme="minorHAnsi"/>
          <w:sz w:val="22"/>
          <w:lang w:val="en-GB"/>
        </w:rPr>
        <w:t xml:space="preserve">ids to </w:t>
      </w:r>
      <w:r w:rsidR="00024456">
        <w:rPr>
          <w:rFonts w:cstheme="minorHAnsi"/>
          <w:sz w:val="22"/>
          <w:lang w:val="en-GB"/>
        </w:rPr>
        <w:t>N</w:t>
      </w:r>
      <w:r w:rsidRPr="0071686F">
        <w:rPr>
          <w:rFonts w:cstheme="minorHAnsi"/>
          <w:sz w:val="22"/>
          <w:lang w:val="en-GB"/>
        </w:rPr>
        <w:t>avigation world-wide,</w:t>
      </w:r>
    </w:p>
    <w:p w14:paraId="1B491D50" w14:textId="11194351" w:rsidR="00C20472" w:rsidRPr="0071686F" w:rsidRDefault="00C20472" w:rsidP="00C20472">
      <w:pPr>
        <w:spacing w:after="240"/>
        <w:rPr>
          <w:rFonts w:cstheme="minorHAnsi"/>
          <w:sz w:val="22"/>
          <w:lang w:val="en-GB"/>
        </w:rPr>
      </w:pPr>
      <w:r w:rsidRPr="0071686F">
        <w:rPr>
          <w:rFonts w:cstheme="minorHAnsi"/>
          <w:b/>
          <w:sz w:val="22"/>
          <w:lang w:val="en-GB"/>
        </w:rPr>
        <w:t>RECALLING</w:t>
      </w:r>
      <w:r w:rsidRPr="0071686F">
        <w:rPr>
          <w:rFonts w:cstheme="minorHAnsi"/>
          <w:sz w:val="22"/>
          <w:lang w:val="en-GB"/>
        </w:rPr>
        <w:t xml:space="preserve"> </w:t>
      </w:r>
      <w:r w:rsidR="00024456">
        <w:rPr>
          <w:rFonts w:cstheme="minorHAnsi"/>
          <w:sz w:val="22"/>
          <w:lang w:val="en-GB"/>
        </w:rPr>
        <w:t>a</w:t>
      </w:r>
      <w:r w:rsidRPr="0071686F">
        <w:rPr>
          <w:rFonts w:cstheme="minorHAnsi"/>
          <w:sz w:val="22"/>
          <w:lang w:val="en-GB"/>
        </w:rPr>
        <w:t>rticle 7 of the IALA Constitution regarding the authority, duties and functions of the General Assembly,</w:t>
      </w:r>
    </w:p>
    <w:p w14:paraId="5EF640E1" w14:textId="11383CE4" w:rsidR="00C20472" w:rsidRPr="0071686F" w:rsidRDefault="00C20472" w:rsidP="00C20472">
      <w:pPr>
        <w:spacing w:after="240"/>
        <w:rPr>
          <w:rFonts w:cstheme="minorHAnsi"/>
          <w:sz w:val="22"/>
          <w:lang w:val="en-GB"/>
        </w:rPr>
      </w:pPr>
      <w:r w:rsidRPr="0071686F">
        <w:rPr>
          <w:rFonts w:cstheme="minorHAnsi"/>
          <w:b/>
          <w:sz w:val="22"/>
          <w:lang w:val="en-GB"/>
        </w:rPr>
        <w:t>RECALLING ALSO</w:t>
      </w:r>
      <w:r w:rsidR="003A4738" w:rsidRPr="0071686F">
        <w:rPr>
          <w:rFonts w:cstheme="minorHAnsi"/>
          <w:sz w:val="22"/>
          <w:lang w:val="en-GB"/>
        </w:rPr>
        <w:t xml:space="preserve"> </w:t>
      </w:r>
      <w:r w:rsidR="003A4738" w:rsidRPr="0071686F">
        <w:rPr>
          <w:rFonts w:cstheme="minorHAnsi"/>
          <w:sz w:val="22"/>
        </w:rPr>
        <w:t>that a goal of the work of IALA is that Marine Aids to Navigation are developed and harmonized through international cooperation and the provision of standards as described in the Strategic Vision,</w:t>
      </w:r>
    </w:p>
    <w:p w14:paraId="2823E822" w14:textId="1E90DB45" w:rsidR="00C20472" w:rsidRPr="0071686F" w:rsidRDefault="00C20472" w:rsidP="00C20472">
      <w:pPr>
        <w:spacing w:after="240"/>
        <w:rPr>
          <w:rFonts w:cstheme="minorHAnsi"/>
          <w:sz w:val="22"/>
          <w:lang w:val="en-GB"/>
        </w:rPr>
      </w:pPr>
      <w:r w:rsidRPr="0071686F">
        <w:rPr>
          <w:rFonts w:cstheme="minorHAnsi"/>
          <w:b/>
          <w:sz w:val="22"/>
          <w:lang w:val="en-GB"/>
        </w:rPr>
        <w:t>HAVING CONSIDERED</w:t>
      </w:r>
      <w:r w:rsidRPr="0071686F">
        <w:rPr>
          <w:rFonts w:cstheme="minorHAnsi"/>
          <w:sz w:val="22"/>
          <w:lang w:val="en-GB"/>
        </w:rPr>
        <w:t xml:space="preserve"> the advice of the Council</w:t>
      </w:r>
      <w:r w:rsidRPr="0071686F">
        <w:rPr>
          <w:rFonts w:cstheme="minorHAnsi"/>
          <w:i/>
          <w:sz w:val="22"/>
          <w:lang w:val="en-GB"/>
        </w:rPr>
        <w:t xml:space="preserve"> </w:t>
      </w:r>
      <w:r w:rsidRPr="0071686F">
        <w:rPr>
          <w:rFonts w:cstheme="minorHAnsi"/>
          <w:sz w:val="22"/>
          <w:lang w:val="en-GB"/>
        </w:rPr>
        <w:t>provided to General Assembly at its 13th Session</w:t>
      </w:r>
      <w:r w:rsidR="00161234" w:rsidRPr="0071686F">
        <w:rPr>
          <w:rFonts w:cstheme="minorHAnsi"/>
          <w:sz w:val="22"/>
          <w:lang w:val="en-GB"/>
        </w:rPr>
        <w:t>,</w:t>
      </w:r>
    </w:p>
    <w:p w14:paraId="048D2584" w14:textId="71FE3C58" w:rsidR="00C20472" w:rsidRPr="0071686F" w:rsidRDefault="00C20472" w:rsidP="00C20472">
      <w:pPr>
        <w:spacing w:after="240"/>
        <w:rPr>
          <w:rFonts w:cstheme="minorHAnsi"/>
          <w:sz w:val="22"/>
          <w:lang w:val="en-GB"/>
        </w:rPr>
      </w:pPr>
      <w:r w:rsidRPr="0071686F">
        <w:rPr>
          <w:rFonts w:cstheme="minorHAnsi"/>
          <w:b/>
          <w:sz w:val="22"/>
          <w:lang w:val="en-GB"/>
        </w:rPr>
        <w:t>APPROVES</w:t>
      </w:r>
      <w:r w:rsidRPr="0071686F">
        <w:rPr>
          <w:rFonts w:cstheme="minorHAnsi"/>
          <w:sz w:val="22"/>
          <w:lang w:val="en-GB"/>
        </w:rPr>
        <w:t xml:space="preserve"> the IALA Standard 1070 Information Services, and</w:t>
      </w:r>
    </w:p>
    <w:p w14:paraId="35E4DF2B" w14:textId="3E2FDC61" w:rsidR="00C20472" w:rsidRPr="0071686F" w:rsidRDefault="00C20472" w:rsidP="00C20472">
      <w:pPr>
        <w:spacing w:after="240"/>
        <w:rPr>
          <w:rFonts w:cstheme="minorHAnsi"/>
          <w:sz w:val="22"/>
          <w:lang w:val="en-GB"/>
        </w:rPr>
      </w:pPr>
      <w:r w:rsidRPr="0071686F">
        <w:rPr>
          <w:rFonts w:cstheme="minorHAnsi"/>
          <w:b/>
          <w:sz w:val="22"/>
          <w:lang w:val="en-GB"/>
        </w:rPr>
        <w:t>INVITES</w:t>
      </w:r>
      <w:r w:rsidRPr="0071686F">
        <w:rPr>
          <w:rFonts w:cstheme="minorHAnsi"/>
          <w:sz w:val="22"/>
          <w:lang w:val="en-GB"/>
        </w:rPr>
        <w:t xml:space="preserve"> </w:t>
      </w:r>
      <w:r w:rsidR="006F4128">
        <w:rPr>
          <w:rFonts w:cstheme="minorHAnsi"/>
          <w:sz w:val="22"/>
          <w:lang w:val="en-GB"/>
        </w:rPr>
        <w:t>m</w:t>
      </w:r>
      <w:r w:rsidRPr="0071686F">
        <w:rPr>
          <w:rFonts w:cstheme="minorHAnsi"/>
          <w:sz w:val="22"/>
          <w:lang w:val="en-GB"/>
        </w:rPr>
        <w:t xml:space="preserve">embers and Marine Aids to Navigation </w:t>
      </w:r>
      <w:r w:rsidR="006F4128">
        <w:rPr>
          <w:rFonts w:cstheme="minorHAnsi"/>
          <w:sz w:val="22"/>
          <w:lang w:val="en-GB"/>
        </w:rPr>
        <w:t>a</w:t>
      </w:r>
      <w:r w:rsidRPr="0071686F">
        <w:rPr>
          <w:rFonts w:cstheme="minorHAnsi"/>
          <w:sz w:val="22"/>
          <w:lang w:val="en-GB"/>
        </w:rPr>
        <w:t>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rsidP="0071686F">
      <w:pPr>
        <w:pStyle w:val="TOC1"/>
        <w:tabs>
          <w:tab w:val="left" w:pos="720"/>
        </w:tabs>
        <w:spacing w:line="360" w:lineRule="auto"/>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000000" w:rsidP="0071686F">
      <w:pPr>
        <w:pStyle w:val="TOC1"/>
        <w:tabs>
          <w:tab w:val="left" w:pos="720"/>
        </w:tabs>
        <w:spacing w:line="360" w:lineRule="auto"/>
        <w:rPr>
          <w:b w:val="0"/>
          <w:color w:val="auto"/>
          <w:sz w:val="24"/>
          <w:szCs w:val="24"/>
          <w:lang w:val="en-GB" w:eastAsia="en-GB"/>
        </w:rPr>
      </w:pPr>
      <w:hyperlink w:anchor="_Toc464139605" w:history="1">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000000" w:rsidP="0071686F">
      <w:pPr>
        <w:pStyle w:val="TOC1"/>
        <w:tabs>
          <w:tab w:val="left" w:pos="720"/>
        </w:tabs>
        <w:spacing w:line="360" w:lineRule="auto"/>
        <w:rPr>
          <w:b w:val="0"/>
          <w:color w:val="auto"/>
          <w:sz w:val="24"/>
          <w:szCs w:val="24"/>
          <w:lang w:val="en-GB" w:eastAsia="en-GB"/>
        </w:rPr>
      </w:pPr>
      <w:hyperlink w:anchor="_Toc464139606" w:history="1">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000000" w:rsidP="0071686F">
      <w:pPr>
        <w:pStyle w:val="TOC1"/>
        <w:tabs>
          <w:tab w:val="left" w:pos="720"/>
        </w:tabs>
        <w:spacing w:line="360" w:lineRule="auto"/>
        <w:rPr>
          <w:b w:val="0"/>
          <w:color w:val="auto"/>
          <w:sz w:val="24"/>
          <w:szCs w:val="24"/>
          <w:lang w:val="en-GB" w:eastAsia="en-GB"/>
        </w:rPr>
      </w:pPr>
      <w:hyperlink w:anchor="_Toc464139607" w:history="1">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000000" w:rsidP="0071686F">
      <w:pPr>
        <w:pStyle w:val="TOC1"/>
        <w:tabs>
          <w:tab w:val="left" w:pos="720"/>
        </w:tabs>
        <w:spacing w:line="360" w:lineRule="auto"/>
        <w:rPr>
          <w:b w:val="0"/>
          <w:color w:val="auto"/>
          <w:sz w:val="24"/>
          <w:szCs w:val="24"/>
          <w:lang w:val="en-GB" w:eastAsia="en-GB"/>
        </w:rPr>
      </w:pPr>
      <w:hyperlink w:anchor="_Toc464139608" w:history="1">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000000" w:rsidP="0071686F">
      <w:pPr>
        <w:pStyle w:val="TOC1"/>
        <w:tabs>
          <w:tab w:val="left" w:pos="720"/>
        </w:tabs>
        <w:spacing w:line="360" w:lineRule="auto"/>
        <w:rPr>
          <w:b w:val="0"/>
          <w:color w:val="auto"/>
          <w:sz w:val="24"/>
          <w:szCs w:val="24"/>
          <w:lang w:val="en-GB" w:eastAsia="en-GB"/>
        </w:rPr>
      </w:pPr>
      <w:hyperlink w:anchor="_Toc464139609" w:history="1">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000000" w:rsidP="0071686F">
      <w:pPr>
        <w:pStyle w:val="TOC1"/>
        <w:tabs>
          <w:tab w:val="left" w:pos="720"/>
        </w:tabs>
        <w:spacing w:line="360" w:lineRule="auto"/>
        <w:rPr>
          <w:b w:val="0"/>
          <w:color w:val="auto"/>
          <w:sz w:val="24"/>
          <w:szCs w:val="24"/>
          <w:lang w:val="en-GB" w:eastAsia="en-GB"/>
        </w:rPr>
      </w:pPr>
      <w:hyperlink w:anchor="_Toc464139610" w:history="1">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000000" w:rsidP="0071686F">
      <w:pPr>
        <w:pStyle w:val="TOC1"/>
        <w:tabs>
          <w:tab w:val="left" w:pos="720"/>
        </w:tabs>
        <w:spacing w:line="360" w:lineRule="auto"/>
        <w:rPr>
          <w:b w:val="0"/>
          <w:color w:val="auto"/>
          <w:sz w:val="24"/>
          <w:szCs w:val="24"/>
          <w:lang w:val="en-GB" w:eastAsia="en-GB"/>
        </w:rPr>
      </w:pPr>
      <w:hyperlink w:anchor="_Toc464139611" w:history="1">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71686F">
      <w:pPr>
        <w:spacing w:line="360" w:lineRule="auto"/>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76D7C754" w14:textId="77777777" w:rsidR="00C20472" w:rsidRPr="006B6BA8" w:rsidRDefault="00C20472" w:rsidP="0071686F">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4F06EBE8" w14:textId="14D452B3" w:rsidR="00C20472" w:rsidRPr="006B6BA8" w:rsidRDefault="00C20472" w:rsidP="0071686F">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6F4128">
        <w:t>v</w:t>
      </w:r>
      <w:r w:rsidRPr="006B6BA8">
        <w:t xml:space="preserve">essel </w:t>
      </w:r>
      <w:r w:rsidR="006F4128">
        <w:t>t</w:t>
      </w:r>
      <w:r w:rsidRPr="006B6BA8">
        <w:t xml:space="preserve">raffic </w:t>
      </w:r>
      <w:r w:rsidR="006F4128">
        <w:t>s</w:t>
      </w:r>
      <w:r w:rsidRPr="006B6BA8">
        <w:t xml:space="preserve">ervices. </w:t>
      </w:r>
    </w:p>
    <w:p w14:paraId="57951000" w14:textId="38F90F71" w:rsidR="00C20472" w:rsidRPr="00536858" w:rsidRDefault="00C20472" w:rsidP="0071686F">
      <w:pPr>
        <w:pStyle w:val="BodyText"/>
        <w:jc w:val="both"/>
      </w:pPr>
      <w:r w:rsidRPr="00536858">
        <w:t xml:space="preserve">IALA publishes </w:t>
      </w:r>
      <w:r w:rsidR="00F96501">
        <w:t xml:space="preserve">non-mandatory </w:t>
      </w:r>
      <w:r w:rsidR="006F4128">
        <w:t>s</w:t>
      </w:r>
      <w:r w:rsidRPr="00536858">
        <w:t xml:space="preserve">tandards, </w:t>
      </w:r>
      <w:r w:rsidR="006F4128">
        <w:t>r</w:t>
      </w:r>
      <w:r w:rsidRPr="00536858">
        <w:t xml:space="preserve">ecommendations, and </w:t>
      </w:r>
      <w:r w:rsidR="006F4128">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679"/>
        <w:gridCol w:w="7532"/>
      </w:tblGrid>
      <w:tr w:rsidR="004259CB" w:rsidRPr="004259CB" w14:paraId="71DA5E77" w14:textId="77777777" w:rsidTr="000E4552">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0E4552">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66EAF2" w14:textId="45D23D04" w:rsidR="004259CB" w:rsidRPr="004259CB" w:rsidRDefault="00DC58A3" w:rsidP="00BA0EEF">
            <w:pPr>
              <w:spacing w:before="120" w:after="120"/>
              <w:ind w:left="170"/>
              <w:rPr>
                <w:sz w:val="22"/>
                <w:lang w:val="en-GB"/>
              </w:rPr>
            </w:pPr>
            <w:r>
              <w:rPr>
                <w:sz w:val="22"/>
                <w:lang w:val="en-GB"/>
              </w:rPr>
              <w:t xml:space="preserve">IALA </w:t>
            </w:r>
            <w:r w:rsidR="00B1514C">
              <w:rPr>
                <w:sz w:val="22"/>
                <w:lang w:val="en-GB"/>
              </w:rPr>
              <w:t>s</w:t>
            </w:r>
            <w:r>
              <w:rPr>
                <w:sz w:val="22"/>
                <w:lang w:val="en-GB"/>
              </w:rPr>
              <w:t>tandard</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503F86" w14:textId="30773A19"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B1514C">
              <w:rPr>
                <w:sz w:val="22"/>
                <w:lang w:val="en-GB"/>
              </w:rPr>
              <w:t>s</w:t>
            </w:r>
            <w:r>
              <w:rPr>
                <w:sz w:val="22"/>
                <w:lang w:val="en-GB"/>
              </w:rPr>
              <w:t>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 xml:space="preserve">all coastal </w:t>
            </w:r>
            <w:r w:rsidR="00B1514C">
              <w:rPr>
                <w:sz w:val="22"/>
                <w:lang w:val="en-GB"/>
              </w:rPr>
              <w:t>S</w:t>
            </w:r>
            <w:r>
              <w:rPr>
                <w:sz w:val="22"/>
                <w:lang w:val="en-GB"/>
              </w:rPr>
              <w:t>tates will harmoni</w:t>
            </w:r>
            <w:r w:rsidR="00B1514C">
              <w:rPr>
                <w:sz w:val="22"/>
                <w:lang w:val="en-GB"/>
              </w:rPr>
              <w:t>z</w:t>
            </w:r>
            <w:r>
              <w:rPr>
                <w:sz w:val="22"/>
                <w:lang w:val="en-GB"/>
              </w:rPr>
              <w:t>e Marine Aids to N</w:t>
            </w:r>
            <w:r w:rsidR="004259CB" w:rsidRPr="004259CB">
              <w:rPr>
                <w:sz w:val="22"/>
                <w:lang w:val="en-GB"/>
              </w:rPr>
              <w:t>avigation world</w:t>
            </w:r>
            <w:r w:rsidR="00B1514C">
              <w:rPr>
                <w:sz w:val="22"/>
                <w:lang w:val="en-GB"/>
              </w:rPr>
              <w:t>-</w:t>
            </w:r>
            <w:r w:rsidR="004259CB" w:rsidRPr="004259CB">
              <w:rPr>
                <w:sz w:val="22"/>
                <w:lang w:val="en-GB"/>
              </w:rPr>
              <w:t>wide. IALA standards cover technology and services and are non-mandatory.</w:t>
            </w:r>
          </w:p>
        </w:tc>
      </w:tr>
      <w:tr w:rsidR="004259CB" w:rsidRPr="004259CB" w14:paraId="0D8996B9" w14:textId="77777777" w:rsidTr="000E4552">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CD5A0D" w14:textId="68FC8E72" w:rsidR="004259CB" w:rsidRPr="004259CB" w:rsidRDefault="00BB7078" w:rsidP="00BA0EEF">
            <w:pPr>
              <w:spacing w:before="120" w:after="120"/>
              <w:ind w:left="170"/>
              <w:rPr>
                <w:sz w:val="22"/>
                <w:lang w:val="en-GB"/>
              </w:rPr>
            </w:pPr>
            <w:r>
              <w:rPr>
                <w:sz w:val="22"/>
                <w:lang w:val="en-GB"/>
              </w:rPr>
              <w:t xml:space="preserve">IALA </w:t>
            </w:r>
            <w:r w:rsidR="00B1514C">
              <w:rPr>
                <w:sz w:val="22"/>
                <w:lang w:val="en-GB"/>
              </w:rPr>
              <w:t>r</w:t>
            </w:r>
            <w:r>
              <w:rPr>
                <w:sz w:val="22"/>
                <w:lang w:val="en-GB"/>
              </w:rPr>
              <w:t>ecommendation</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047857" w14:textId="53E1E528"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 xml:space="preserve">An IALA </w:t>
            </w:r>
            <w:r w:rsidR="00F710B1">
              <w:rPr>
                <w:sz w:val="22"/>
                <w:lang w:val="en-GB"/>
              </w:rPr>
              <w:t>r</w:t>
            </w:r>
            <w:r>
              <w:rPr>
                <w:sz w:val="22"/>
                <w:lang w:val="en-GB"/>
              </w:rPr>
              <w:t>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w:t>
            </w:r>
            <w:r w:rsidR="00F710B1">
              <w:rPr>
                <w:sz w:val="22"/>
                <w:lang w:val="en-GB"/>
              </w:rPr>
              <w:t>r</w:t>
            </w:r>
            <w:r w:rsidR="004259CB" w:rsidRPr="004259CB">
              <w:rPr>
                <w:sz w:val="22"/>
                <w:lang w:val="en-GB"/>
              </w:rPr>
              <w:t xml:space="preserve">ecommendation, and may be referenced, in full or in part, in an IALA </w:t>
            </w:r>
            <w:r w:rsidR="00F710B1">
              <w:rPr>
                <w:sz w:val="22"/>
                <w:lang w:val="en-GB"/>
              </w:rPr>
              <w:t>s</w:t>
            </w:r>
            <w:r w:rsidR="004259CB" w:rsidRPr="004259CB">
              <w:rPr>
                <w:sz w:val="22"/>
                <w:lang w:val="en-GB"/>
              </w:rPr>
              <w:t>tandard.</w:t>
            </w:r>
          </w:p>
        </w:tc>
      </w:tr>
      <w:tr w:rsidR="004259CB" w:rsidRPr="004259CB" w14:paraId="380C28AD" w14:textId="77777777" w:rsidTr="000E4552">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67E715" w14:textId="1C211D27" w:rsidR="004259CB" w:rsidRPr="004259CB" w:rsidRDefault="00BB7078" w:rsidP="00BA0EEF">
            <w:pPr>
              <w:spacing w:before="120" w:after="120"/>
              <w:ind w:left="170"/>
              <w:rPr>
                <w:sz w:val="22"/>
                <w:lang w:val="en-GB"/>
              </w:rPr>
            </w:pPr>
            <w:r>
              <w:rPr>
                <w:sz w:val="22"/>
                <w:lang w:val="en-GB"/>
              </w:rPr>
              <w:t xml:space="preserve">IALA </w:t>
            </w:r>
            <w:r w:rsidR="00B1514C">
              <w:rPr>
                <w:sz w:val="22"/>
                <w:lang w:val="en-GB"/>
              </w:rPr>
              <w:t>g</w:t>
            </w:r>
            <w:r>
              <w:rPr>
                <w:sz w:val="22"/>
                <w:lang w:val="en-GB"/>
              </w:rPr>
              <w:t>uideline</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191375" w14:textId="612E3E99"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F710B1">
              <w:rPr>
                <w:sz w:val="22"/>
                <w:lang w:val="en-GB"/>
              </w:rPr>
              <w:t>g</w:t>
            </w:r>
            <w:r>
              <w:rPr>
                <w:sz w:val="22"/>
                <w:lang w:val="en-GB"/>
              </w:rPr>
              <w:t>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w:t>
            </w:r>
            <w:r w:rsidR="00F710B1">
              <w:rPr>
                <w:sz w:val="22"/>
                <w:lang w:val="en-GB"/>
              </w:rPr>
              <w:t>r</w:t>
            </w:r>
            <w:r w:rsidR="004259CB" w:rsidRPr="004259CB">
              <w:rPr>
                <w:sz w:val="22"/>
                <w:lang w:val="en-GB"/>
              </w:rPr>
              <w:t>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5E11AB98" w14:textId="426B4B73" w:rsidR="003B157E" w:rsidRDefault="003B157E" w:rsidP="0071686F">
      <w:pPr>
        <w:pStyle w:val="BodyText"/>
        <w:jc w:val="both"/>
      </w:pPr>
      <w:r w:rsidRPr="00CF4B7A">
        <w:t xml:space="preserve">In accordance with </w:t>
      </w:r>
      <w:r w:rsidR="00F710B1">
        <w:t>a</w:t>
      </w:r>
      <w:r w:rsidRPr="00CF4B7A">
        <w:t>rticles 2 and 3 of its Constitution, and its Strategic Vision, IALA formulates and publishes standards to achieve the safe, economic and efficient movement of vessels, through improvement and harmoni</w:t>
      </w:r>
      <w:r w:rsidR="00F710B1">
        <w:t>z</w:t>
      </w:r>
      <w:r w:rsidRPr="00CF4B7A">
        <w:t xml:space="preserve">ation of </w:t>
      </w:r>
      <w:r w:rsidR="00F710B1">
        <w:t>Marine A</w:t>
      </w:r>
      <w:r w:rsidRPr="00CF4B7A">
        <w:t xml:space="preserve">ids to </w:t>
      </w:r>
      <w:r w:rsidR="00F710B1">
        <w:t>N</w:t>
      </w:r>
      <w:r w:rsidRPr="00CF4B7A">
        <w:t>avigation world-wide.</w:t>
      </w:r>
    </w:p>
    <w:p w14:paraId="3A545438" w14:textId="77777777" w:rsidR="00CF2947" w:rsidRPr="004259CB" w:rsidRDefault="00CF2947"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7511DCB1" w:rsidR="004259CB" w:rsidRDefault="004259CB" w:rsidP="004259CB">
      <w:pPr>
        <w:pStyle w:val="BodyText"/>
      </w:pPr>
      <w:r w:rsidRPr="004259CB">
        <w:t>This Standard is suit</w:t>
      </w:r>
      <w:r w:rsidR="00C20472">
        <w:t>able for implementation by all Marine Aids to N</w:t>
      </w:r>
      <w:r w:rsidRPr="004259CB">
        <w:t>avigation authorities.</w:t>
      </w:r>
    </w:p>
    <w:p w14:paraId="1A6C2EB6" w14:textId="77777777" w:rsidR="00CF2947" w:rsidRPr="004259CB" w:rsidRDefault="00CF2947"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0C560034" w:rsidR="004259CB" w:rsidRPr="004259CB" w:rsidRDefault="00C20472" w:rsidP="0071686F">
      <w:pPr>
        <w:pStyle w:val="BodyText"/>
        <w:jc w:val="both"/>
      </w:pPr>
      <w:r>
        <w:t xml:space="preserve">IALA </w:t>
      </w:r>
      <w:r w:rsidR="00F710B1">
        <w:t>s</w:t>
      </w:r>
      <w:r>
        <w:t>tandards may contain normative and i</w:t>
      </w:r>
      <w:r w:rsidR="004259CB" w:rsidRPr="004259CB">
        <w:t>nformative provisions.</w:t>
      </w:r>
    </w:p>
    <w:p w14:paraId="14AB05F0" w14:textId="2BED7FDB" w:rsidR="004259CB" w:rsidRPr="004259CB" w:rsidRDefault="004259CB" w:rsidP="0071686F">
      <w:pPr>
        <w:pStyle w:val="BodyText"/>
        <w:jc w:val="both"/>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71686F">
      <w:pPr>
        <w:pStyle w:val="BodyText"/>
        <w:jc w:val="both"/>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2A452822" w:rsidR="004259CB" w:rsidRPr="004259CB" w:rsidRDefault="00C20472" w:rsidP="004259CB">
      <w:pPr>
        <w:pStyle w:val="BodyText"/>
      </w:pPr>
      <w:r>
        <w:t xml:space="preserve">This Standard references normative </w:t>
      </w:r>
      <w:r w:rsidR="004259CB" w:rsidRPr="004259CB">
        <w:t xml:space="preserve">provisions, detailed in the listed IALA </w:t>
      </w:r>
      <w:r w:rsidR="00452B92">
        <w:t>r</w:t>
      </w:r>
      <w:r w:rsidR="004259CB" w:rsidRPr="004259CB">
        <w:t>ecommendations, covering the following scope</w:t>
      </w:r>
      <w:r w:rsidR="00452B92">
        <w:t>:</w:t>
      </w:r>
    </w:p>
    <w:p w14:paraId="64B7E5B7" w14:textId="06B41BE2" w:rsidR="009724BE" w:rsidRDefault="009724BE" w:rsidP="0071686F">
      <w:pPr>
        <w:pStyle w:val="Bullet1"/>
        <w:numPr>
          <w:ilvl w:val="1"/>
          <w:numId w:val="34"/>
        </w:numPr>
      </w:pPr>
      <w:r w:rsidRPr="009724BE">
        <w:t>Data models and data encoding</w:t>
      </w:r>
    </w:p>
    <w:p w14:paraId="5FE0280E" w14:textId="583A4C6B" w:rsidR="009724BE" w:rsidRDefault="009724BE" w:rsidP="0071686F">
      <w:pPr>
        <w:pStyle w:val="Bullet1"/>
        <w:numPr>
          <w:ilvl w:val="1"/>
          <w:numId w:val="34"/>
        </w:numPr>
      </w:pPr>
      <w:r w:rsidRPr="009724BE">
        <w:t>Data exchan</w:t>
      </w:r>
      <w:r w:rsidR="005D7C15">
        <w:t>ge systems</w:t>
      </w:r>
    </w:p>
    <w:p w14:paraId="1A4D8020" w14:textId="571FEA94" w:rsidR="009724BE" w:rsidRDefault="009724BE" w:rsidP="00CF2947">
      <w:pPr>
        <w:pStyle w:val="Bullet1"/>
        <w:numPr>
          <w:ilvl w:val="1"/>
          <w:numId w:val="34"/>
        </w:numPr>
      </w:pPr>
      <w:r w:rsidRPr="009724BE">
        <w:lastRenderedPageBreak/>
        <w:t>Terminology</w:t>
      </w:r>
      <w:r w:rsidR="005D7C15">
        <w:t>, symbology</w:t>
      </w:r>
      <w:r w:rsidR="00AA0F52">
        <w:t xml:space="preserve"> and p</w:t>
      </w:r>
      <w:r w:rsidR="005D7C15">
        <w:t>o</w:t>
      </w:r>
      <w:r w:rsidR="000C21D7">
        <w:t>r</w:t>
      </w:r>
      <w:r w:rsidR="005D7C15">
        <w:t>trayal</w:t>
      </w:r>
    </w:p>
    <w:p w14:paraId="53098C5B" w14:textId="77777777" w:rsidR="00CF2947" w:rsidRPr="00BE0675" w:rsidRDefault="00CF2947" w:rsidP="0071686F">
      <w:pPr>
        <w:pStyle w:val="Bullet1"/>
        <w:numPr>
          <w:ilvl w:val="0"/>
          <w:numId w:val="0"/>
        </w:numPr>
        <w:ind w:left="360"/>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5B6B0579" w:rsidR="004259CB" w:rsidRPr="004259CB" w:rsidRDefault="004259CB" w:rsidP="0071686F">
      <w:pPr>
        <w:pStyle w:val="Textedesaisie"/>
        <w:jc w:val="both"/>
        <w:rPr>
          <w:lang w:val="en-GB"/>
        </w:rPr>
      </w:pPr>
      <w:r w:rsidRPr="004259CB">
        <w:rPr>
          <w:lang w:val="en-GB"/>
        </w:rPr>
        <w:t xml:space="preserve">In this Standard, any reference to a </w:t>
      </w:r>
      <w:r w:rsidR="00452B92">
        <w:rPr>
          <w:lang w:val="en-GB"/>
        </w:rPr>
        <w:t>r</w:t>
      </w:r>
      <w:r w:rsidRPr="004259CB">
        <w:rPr>
          <w:lang w:val="en-GB"/>
        </w:rPr>
        <w:t xml:space="preserve">ecommendation is to the most recent version approved by the IALA Council. </w:t>
      </w:r>
    </w:p>
    <w:p w14:paraId="765F1A9B" w14:textId="77777777" w:rsidR="004259CB" w:rsidRPr="004259CB" w:rsidRDefault="004259CB" w:rsidP="0071686F">
      <w:pPr>
        <w:pStyle w:val="Textedesaisie"/>
        <w:jc w:val="both"/>
        <w:rPr>
          <w:lang w:val="en-GB"/>
        </w:rPr>
      </w:pPr>
    </w:p>
    <w:p w14:paraId="46BD9C7A" w14:textId="33BDE06E" w:rsidR="006F488D" w:rsidRPr="004259CB" w:rsidRDefault="006F488D" w:rsidP="0071686F">
      <w:pPr>
        <w:pStyle w:val="BodyText"/>
        <w:jc w:val="both"/>
      </w:pPr>
      <w:bookmarkStart w:id="22" w:name="_Toc455589139"/>
      <w:bookmarkEnd w:id="22"/>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16579DE7" w:rsidR="004259CB" w:rsidRPr="004259CB" w:rsidRDefault="004259CB" w:rsidP="0071686F">
      <w:pPr>
        <w:pStyle w:val="Textedesaisie"/>
        <w:jc w:val="both"/>
        <w:rPr>
          <w:lang w:val="en-GB"/>
        </w:rPr>
      </w:pPr>
      <w:r w:rsidRPr="004259CB">
        <w:rPr>
          <w:lang w:val="en-GB"/>
        </w:rPr>
        <w:t xml:space="preserve">The following </w:t>
      </w:r>
      <w:r w:rsidR="00452B92">
        <w:rPr>
          <w:lang w:val="en-GB"/>
        </w:rPr>
        <w:t>r</w:t>
      </w:r>
      <w:r w:rsidRPr="004259CB">
        <w:rPr>
          <w:lang w:val="en-GB"/>
        </w:rPr>
        <w:t xml:space="preserve">ecommendations are </w:t>
      </w:r>
      <w:r w:rsidR="00C20472" w:rsidRPr="0071686F">
        <w:rPr>
          <w:bCs/>
          <w:lang w:val="en-GB"/>
        </w:rPr>
        <w:t>n</w:t>
      </w:r>
      <w:r w:rsidRPr="0071686F">
        <w:rPr>
          <w:bCs/>
          <w:lang w:val="en-GB"/>
        </w:rPr>
        <w:t>ormative</w:t>
      </w:r>
      <w:r w:rsidRPr="00E25FB3">
        <w:rPr>
          <w:bCs/>
          <w:lang w:val="en-GB"/>
        </w:rPr>
        <w:t xml:space="preserve"> provisions, and </w:t>
      </w:r>
      <w:r w:rsidRPr="0071686F">
        <w:rPr>
          <w:bCs/>
          <w:lang w:val="en-GB"/>
        </w:rPr>
        <w:t>shall</w:t>
      </w:r>
      <w:r w:rsidRPr="00E25FB3">
        <w:rPr>
          <w:bCs/>
          <w:lang w:val="en-GB"/>
        </w:rPr>
        <w:t xml:space="preserve"> be</w:t>
      </w:r>
      <w:r w:rsidRPr="004259CB">
        <w:rPr>
          <w:lang w:val="en-GB"/>
        </w:rPr>
        <w:t xml:space="preserv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A05862" w:rsidRPr="004259CB" w14:paraId="1909AF4F" w14:textId="77777777" w:rsidTr="00161234">
        <w:trPr>
          <w:jc w:val="center"/>
        </w:trPr>
        <w:tc>
          <w:tcPr>
            <w:tcW w:w="2405" w:type="dxa"/>
            <w:vMerge w:val="restart"/>
          </w:tcPr>
          <w:p w14:paraId="4D2788F9" w14:textId="3A515466" w:rsidR="00A05862" w:rsidRPr="00085375" w:rsidRDefault="00A05862" w:rsidP="00AA0F52">
            <w:pPr>
              <w:spacing w:before="120" w:after="120"/>
              <w:rPr>
                <w:b/>
                <w:sz w:val="22"/>
                <w:lang w:val="en-GB"/>
              </w:rPr>
            </w:pPr>
            <w:r>
              <w:rPr>
                <w:b/>
                <w:sz w:val="22"/>
                <w:lang w:val="en-GB"/>
              </w:rPr>
              <w:t>S1070.1 Data models and data encoding</w:t>
            </w:r>
          </w:p>
        </w:tc>
        <w:tc>
          <w:tcPr>
            <w:tcW w:w="1985" w:type="dxa"/>
          </w:tcPr>
          <w:p w14:paraId="00BE882F" w14:textId="2E24A965" w:rsidR="00A05862" w:rsidRDefault="00A05862" w:rsidP="00161234">
            <w:pPr>
              <w:spacing w:before="120" w:after="120"/>
              <w:ind w:left="-250" w:firstLine="250"/>
              <w:rPr>
                <w:sz w:val="22"/>
                <w:lang w:val="en-GB"/>
              </w:rPr>
            </w:pPr>
            <w:r>
              <w:rPr>
                <w:sz w:val="22"/>
                <w:lang w:val="en-GB"/>
              </w:rPr>
              <w:t>R0144</w:t>
            </w:r>
          </w:p>
        </w:tc>
        <w:tc>
          <w:tcPr>
            <w:tcW w:w="5865" w:type="dxa"/>
          </w:tcPr>
          <w:p w14:paraId="287B30BE" w14:textId="25A01CF4" w:rsidR="00A05862" w:rsidRPr="00033773" w:rsidRDefault="00A05862" w:rsidP="00BA0EEF">
            <w:pPr>
              <w:spacing w:before="120" w:after="120"/>
              <w:rPr>
                <w:sz w:val="22"/>
                <w:lang w:val="en-GB"/>
              </w:rPr>
            </w:pPr>
            <w:del w:id="23" w:author="Committees" w:date="2022-05-05T09:15:00Z">
              <w:r w:rsidDel="009C238F">
                <w:rPr>
                  <w:sz w:val="22"/>
                  <w:lang w:val="en-GB"/>
                </w:rPr>
                <w:delText xml:space="preserve">Harmonised </w:delText>
              </w:r>
            </w:del>
            <w:ins w:id="24" w:author="Committees" w:date="2022-05-05T09:15:00Z">
              <w:r>
                <w:rPr>
                  <w:sz w:val="22"/>
                  <w:lang w:val="en-GB"/>
                </w:rPr>
                <w:t xml:space="preserve">Harmonized </w:t>
              </w:r>
            </w:ins>
            <w:r>
              <w:rPr>
                <w:sz w:val="22"/>
                <w:lang w:val="en-GB"/>
              </w:rPr>
              <w:t>I</w:t>
            </w:r>
            <w:r w:rsidRPr="00C17EF7">
              <w:rPr>
                <w:sz w:val="22"/>
                <w:lang w:val="en-GB"/>
              </w:rPr>
              <w:t>mplementation of Application Specific Message</w:t>
            </w:r>
            <w:r>
              <w:rPr>
                <w:sz w:val="22"/>
                <w:lang w:val="en-GB"/>
              </w:rPr>
              <w:t>s</w:t>
            </w:r>
            <w:r w:rsidRPr="00C17EF7">
              <w:rPr>
                <w:sz w:val="22"/>
                <w:lang w:val="en-GB"/>
              </w:rPr>
              <w:t xml:space="preserve"> (ASM)</w:t>
            </w:r>
          </w:p>
        </w:tc>
      </w:tr>
      <w:tr w:rsidR="00A05862" w:rsidRPr="004259CB" w14:paraId="7919D3E6" w14:textId="77777777" w:rsidTr="00161234">
        <w:trPr>
          <w:jc w:val="center"/>
        </w:trPr>
        <w:tc>
          <w:tcPr>
            <w:tcW w:w="2405" w:type="dxa"/>
            <w:vMerge/>
          </w:tcPr>
          <w:p w14:paraId="23973737" w14:textId="421D7ACB" w:rsidR="00A05862" w:rsidRPr="00085375" w:rsidRDefault="00A05862" w:rsidP="00BA0EEF">
            <w:pPr>
              <w:spacing w:before="120" w:after="120"/>
              <w:rPr>
                <w:b/>
                <w:sz w:val="22"/>
                <w:lang w:val="en-GB"/>
              </w:rPr>
            </w:pPr>
          </w:p>
        </w:tc>
        <w:tc>
          <w:tcPr>
            <w:tcW w:w="1985" w:type="dxa"/>
          </w:tcPr>
          <w:p w14:paraId="7B2DFC13" w14:textId="4F83601B" w:rsidR="00A05862" w:rsidRDefault="00A05862" w:rsidP="00C20472">
            <w:pPr>
              <w:spacing w:before="120" w:after="120"/>
              <w:rPr>
                <w:sz w:val="22"/>
                <w:lang w:val="en-GB"/>
              </w:rPr>
            </w:pPr>
            <w:r>
              <w:rPr>
                <w:sz w:val="22"/>
                <w:lang w:val="en-GB"/>
              </w:rPr>
              <w:t>R0147</w:t>
            </w:r>
          </w:p>
        </w:tc>
        <w:tc>
          <w:tcPr>
            <w:tcW w:w="5865" w:type="dxa"/>
          </w:tcPr>
          <w:p w14:paraId="2E2C6B36" w14:textId="3433429D" w:rsidR="00A05862" w:rsidRPr="00033773" w:rsidRDefault="00A05862" w:rsidP="00BA0EEF">
            <w:pPr>
              <w:spacing w:before="120" w:after="120"/>
              <w:rPr>
                <w:sz w:val="22"/>
                <w:lang w:val="en-GB"/>
              </w:rPr>
            </w:pPr>
            <w:r w:rsidRPr="00C17EF7">
              <w:rPr>
                <w:sz w:val="22"/>
                <w:lang w:val="en-GB"/>
              </w:rPr>
              <w:t>Product Specification Development and Management</w:t>
            </w:r>
          </w:p>
        </w:tc>
      </w:tr>
      <w:tr w:rsidR="00A05862" w:rsidRPr="004259CB" w14:paraId="3B544BD6" w14:textId="77777777" w:rsidTr="00161234">
        <w:trPr>
          <w:jc w:val="center"/>
        </w:trPr>
        <w:tc>
          <w:tcPr>
            <w:tcW w:w="2405" w:type="dxa"/>
            <w:vMerge/>
          </w:tcPr>
          <w:p w14:paraId="53502410" w14:textId="03B62F7B" w:rsidR="00A05862" w:rsidRPr="00085375" w:rsidRDefault="00A05862" w:rsidP="00BA0EEF">
            <w:pPr>
              <w:spacing w:before="120" w:after="120"/>
              <w:rPr>
                <w:b/>
                <w:sz w:val="22"/>
                <w:lang w:val="en-GB"/>
              </w:rPr>
            </w:pPr>
          </w:p>
        </w:tc>
        <w:tc>
          <w:tcPr>
            <w:tcW w:w="1985" w:type="dxa"/>
          </w:tcPr>
          <w:p w14:paraId="44844CE8" w14:textId="0C5E6F8F" w:rsidR="00A05862" w:rsidRDefault="00A05862" w:rsidP="00C20472">
            <w:pPr>
              <w:spacing w:before="120" w:after="120"/>
              <w:rPr>
                <w:sz w:val="22"/>
                <w:lang w:val="en-GB"/>
              </w:rPr>
            </w:pPr>
            <w:r>
              <w:rPr>
                <w:sz w:val="22"/>
                <w:lang w:val="en-GB"/>
              </w:rPr>
              <w:t>R0145</w:t>
            </w:r>
          </w:p>
        </w:tc>
        <w:tc>
          <w:tcPr>
            <w:tcW w:w="5865" w:type="dxa"/>
          </w:tcPr>
          <w:p w14:paraId="22874AFB" w14:textId="2BA12312" w:rsidR="00A05862" w:rsidRPr="00033773" w:rsidRDefault="00A05862" w:rsidP="00BA0EEF">
            <w:pPr>
              <w:spacing w:before="120" w:after="120"/>
              <w:rPr>
                <w:sz w:val="22"/>
                <w:lang w:val="en-GB"/>
              </w:rPr>
            </w:pPr>
            <w:r w:rsidRPr="00C17EF7">
              <w:rPr>
                <w:sz w:val="22"/>
                <w:lang w:val="en-GB"/>
              </w:rPr>
              <w:t>The Inter-VTS Exchange Format (IVEF) Service</w:t>
            </w:r>
          </w:p>
        </w:tc>
      </w:tr>
      <w:tr w:rsidR="00A05862" w:rsidRPr="004259CB" w14:paraId="305BA3D1" w14:textId="77777777" w:rsidTr="00161234">
        <w:trPr>
          <w:jc w:val="center"/>
        </w:trPr>
        <w:tc>
          <w:tcPr>
            <w:tcW w:w="2405" w:type="dxa"/>
            <w:vMerge/>
          </w:tcPr>
          <w:p w14:paraId="3756BEAE" w14:textId="77777777" w:rsidR="00A05862" w:rsidRPr="00085375" w:rsidRDefault="00A05862" w:rsidP="00BA0EEF">
            <w:pPr>
              <w:spacing w:before="120" w:after="120"/>
              <w:rPr>
                <w:b/>
                <w:sz w:val="22"/>
                <w:lang w:val="en-GB"/>
              </w:rPr>
            </w:pPr>
          </w:p>
        </w:tc>
        <w:tc>
          <w:tcPr>
            <w:tcW w:w="1985" w:type="dxa"/>
          </w:tcPr>
          <w:p w14:paraId="15DDF12E" w14:textId="25608D71" w:rsidR="00A05862" w:rsidRDefault="00A05862" w:rsidP="00C20472">
            <w:pPr>
              <w:spacing w:before="120" w:after="120"/>
              <w:rPr>
                <w:sz w:val="22"/>
                <w:lang w:val="en-GB" w:eastAsia="ja-JP"/>
              </w:rPr>
            </w:pPr>
            <w:r>
              <w:rPr>
                <w:rFonts w:hint="eastAsia"/>
                <w:sz w:val="22"/>
                <w:lang w:val="en-GB" w:eastAsia="ja-JP"/>
              </w:rPr>
              <w:t>R</w:t>
            </w:r>
            <w:r>
              <w:rPr>
                <w:sz w:val="22"/>
                <w:lang w:val="en-GB" w:eastAsia="ja-JP"/>
              </w:rPr>
              <w:t>1019</w:t>
            </w:r>
          </w:p>
        </w:tc>
        <w:tc>
          <w:tcPr>
            <w:tcW w:w="5865" w:type="dxa"/>
          </w:tcPr>
          <w:p w14:paraId="7E7A2EA0" w14:textId="79BABD09" w:rsidR="00A05862" w:rsidRPr="00C17EF7" w:rsidRDefault="00A05862" w:rsidP="00BA0EEF">
            <w:pPr>
              <w:spacing w:before="120" w:after="120"/>
              <w:rPr>
                <w:sz w:val="22"/>
                <w:lang w:val="en-GB" w:eastAsia="ja-JP"/>
              </w:rPr>
            </w:pPr>
            <w:r>
              <w:rPr>
                <w:rFonts w:hint="eastAsia"/>
                <w:sz w:val="22"/>
                <w:lang w:val="en-GB" w:eastAsia="ja-JP"/>
              </w:rPr>
              <w:t>P</w:t>
            </w:r>
            <w:r>
              <w:rPr>
                <w:sz w:val="22"/>
                <w:lang w:val="en-GB" w:eastAsia="ja-JP"/>
              </w:rPr>
              <w:t>rovision of Maritime Services in the context of e-Navigation in the domain of IALA</w:t>
            </w:r>
          </w:p>
        </w:tc>
      </w:tr>
      <w:tr w:rsidR="00A05862" w:rsidRPr="004259CB" w14:paraId="4F0B8CDB" w14:textId="77777777" w:rsidTr="00161234">
        <w:trPr>
          <w:jc w:val="center"/>
          <w:ins w:id="25" w:author="Minsu Jeon" w:date="2022-08-29T08:12:00Z"/>
        </w:trPr>
        <w:tc>
          <w:tcPr>
            <w:tcW w:w="2405" w:type="dxa"/>
            <w:vMerge/>
          </w:tcPr>
          <w:p w14:paraId="3AD9DF03" w14:textId="77777777" w:rsidR="00A05862" w:rsidRPr="00A05862" w:rsidRDefault="00A05862" w:rsidP="00BA0EEF">
            <w:pPr>
              <w:spacing w:before="120" w:after="120"/>
              <w:rPr>
                <w:ins w:id="26" w:author="Minsu Jeon" w:date="2022-08-29T08:12:00Z"/>
                <w:b/>
                <w:sz w:val="22"/>
                <w:rPrChange w:id="27" w:author="Minsu Jeon" w:date="2022-08-29T08:12:00Z">
                  <w:rPr>
                    <w:ins w:id="28" w:author="Minsu Jeon" w:date="2022-08-29T08:12:00Z"/>
                    <w:b/>
                    <w:sz w:val="22"/>
                    <w:lang w:val="en-GB"/>
                  </w:rPr>
                </w:rPrChange>
              </w:rPr>
            </w:pPr>
          </w:p>
        </w:tc>
        <w:tc>
          <w:tcPr>
            <w:tcW w:w="1985" w:type="dxa"/>
          </w:tcPr>
          <w:p w14:paraId="534D5972" w14:textId="04883A9A" w:rsidR="00A05862" w:rsidRDefault="00A05862" w:rsidP="00C20472">
            <w:pPr>
              <w:spacing w:before="120" w:after="120"/>
              <w:rPr>
                <w:ins w:id="29" w:author="Minsu Jeon" w:date="2022-08-29T08:12:00Z"/>
                <w:rFonts w:hint="eastAsia"/>
                <w:sz w:val="22"/>
                <w:lang w:val="en-GB" w:eastAsia="ja-JP"/>
              </w:rPr>
            </w:pPr>
            <w:ins w:id="30" w:author="Minsu Jeon" w:date="2022-08-29T08:13:00Z">
              <w:r>
                <w:rPr>
                  <w:sz w:val="22"/>
                  <w:lang w:val="en-GB" w:eastAsia="ja-JP"/>
                </w:rPr>
                <w:t>R</w:t>
              </w:r>
              <w:r w:rsidR="003B4FA9">
                <w:rPr>
                  <w:sz w:val="22"/>
                  <w:lang w:val="en-GB" w:eastAsia="ja-JP"/>
                </w:rPr>
                <w:t>1023</w:t>
              </w:r>
            </w:ins>
          </w:p>
        </w:tc>
        <w:tc>
          <w:tcPr>
            <w:tcW w:w="5865" w:type="dxa"/>
          </w:tcPr>
          <w:p w14:paraId="596D3EB5" w14:textId="0A0880AE" w:rsidR="00A05862" w:rsidRDefault="003B4FA9" w:rsidP="00BA0EEF">
            <w:pPr>
              <w:spacing w:before="120" w:after="120"/>
              <w:rPr>
                <w:ins w:id="31" w:author="Minsu Jeon" w:date="2022-08-29T08:12:00Z"/>
                <w:rFonts w:hint="eastAsia"/>
                <w:sz w:val="22"/>
                <w:lang w:val="en-GB" w:eastAsia="ja-JP"/>
              </w:rPr>
            </w:pPr>
            <w:ins w:id="32" w:author="Minsu Jeon" w:date="2022-08-29T08:13:00Z">
              <w:r>
                <w:rPr>
                  <w:sz w:val="22"/>
                  <w:lang w:val="en-GB" w:eastAsia="ja-JP"/>
                </w:rPr>
                <w:t>Maritime Resource Names (MRN)</w:t>
              </w:r>
            </w:ins>
          </w:p>
        </w:tc>
      </w:tr>
    </w:tbl>
    <w:p w14:paraId="05EE7EB0" w14:textId="12104D11" w:rsidR="004259CB" w:rsidRPr="0071686F" w:rsidRDefault="004259CB" w:rsidP="004259CB">
      <w:bookmarkStart w:id="33" w:name="_Toc432687601"/>
      <w:bookmarkEnd w:id="33"/>
    </w:p>
    <w:p w14:paraId="040E162C" w14:textId="65760C10" w:rsidR="004259CB" w:rsidRDefault="00C20472" w:rsidP="004259CB">
      <w:pPr>
        <w:pStyle w:val="BodyText"/>
      </w:pPr>
      <w:r>
        <w:t xml:space="preserve">There are </w:t>
      </w:r>
      <w:r w:rsidRPr="00E25FB3">
        <w:t>no</w:t>
      </w:r>
      <w:r w:rsidR="004259CB" w:rsidRPr="00E25FB3">
        <w:t xml:space="preserve"> </w:t>
      </w:r>
      <w:r w:rsidRPr="0071686F">
        <w:t>i</w:t>
      </w:r>
      <w:r w:rsidR="004259CB" w:rsidRPr="0071686F">
        <w:t>nformative</w:t>
      </w:r>
      <w:r w:rsidR="004259CB" w:rsidRPr="00E25FB3">
        <w:t xml:space="preserve"> provisions </w:t>
      </w:r>
      <w:r w:rsidRPr="00E25FB3">
        <w:t xml:space="preserve">that </w:t>
      </w:r>
      <w:r w:rsidR="004259CB" w:rsidRPr="0071686F">
        <w:t>should</w:t>
      </w:r>
      <w:r w:rsidR="004259CB" w:rsidRPr="00E25FB3">
        <w:t xml:space="preserve"> be</w:t>
      </w:r>
      <w:r w:rsidR="004259CB" w:rsidRPr="004259CB">
        <w:t xml:space="preserve"> observed if compliance with this Standard is claimed.</w:t>
      </w:r>
    </w:p>
    <w:p w14:paraId="0D9EFC7D" w14:textId="77777777" w:rsidR="00CF2947" w:rsidRPr="004259CB" w:rsidRDefault="00CF2947" w:rsidP="004259CB">
      <w:pPr>
        <w:pStyle w:val="BodyText"/>
      </w:pPr>
    </w:p>
    <w:p w14:paraId="35E154AB" w14:textId="46A55693" w:rsidR="004259CB" w:rsidRPr="004259CB" w:rsidRDefault="004259CB" w:rsidP="004259CB">
      <w:pPr>
        <w:pStyle w:val="Heading1"/>
        <w:tabs>
          <w:tab w:val="clear" w:pos="0"/>
        </w:tabs>
        <w:spacing w:before="0"/>
        <w:ind w:left="0" w:firstLine="0"/>
        <w:rPr>
          <w:caps w:val="0"/>
        </w:rPr>
      </w:pPr>
      <w:bookmarkStart w:id="34" w:name="_Toc464136443"/>
      <w:bookmarkStart w:id="35" w:name="_Toc464139609"/>
      <w:r w:rsidRPr="004259CB">
        <w:rPr>
          <w:caps w:val="0"/>
        </w:rPr>
        <w:t>SUPPLEMENTARY ELEMENTS</w:t>
      </w:r>
      <w:bookmarkEnd w:id="34"/>
      <w:bookmarkEnd w:id="35"/>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pPr>
      <w:r w:rsidRPr="004259CB">
        <w:t>There are no supplementary elements to this Standard.</w:t>
      </w:r>
    </w:p>
    <w:p w14:paraId="65F97F47" w14:textId="77777777" w:rsidR="00CF2947" w:rsidRPr="004259CB" w:rsidRDefault="00CF2947" w:rsidP="004259CB">
      <w:pPr>
        <w:pStyle w:val="BodyText"/>
      </w:pPr>
    </w:p>
    <w:p w14:paraId="54692D7F" w14:textId="5FA1F368" w:rsidR="004259CB" w:rsidRPr="004259CB" w:rsidRDefault="00727C6B" w:rsidP="004259CB">
      <w:pPr>
        <w:pStyle w:val="Heading1"/>
        <w:tabs>
          <w:tab w:val="clear" w:pos="0"/>
        </w:tabs>
        <w:spacing w:before="0"/>
        <w:ind w:left="0" w:firstLine="0"/>
        <w:rPr>
          <w:caps w:val="0"/>
        </w:rPr>
      </w:pPr>
      <w:bookmarkStart w:id="36" w:name="_Toc464033448"/>
      <w:bookmarkStart w:id="37" w:name="_Toc464136444"/>
      <w:bookmarkStart w:id="38" w:name="_Toc464139610"/>
      <w:r>
        <w:rPr>
          <w:caps w:val="0"/>
        </w:rPr>
        <w:t>APPROVAL</w:t>
      </w:r>
      <w:r w:rsidR="004259CB" w:rsidRPr="004259CB">
        <w:rPr>
          <w:caps w:val="0"/>
        </w:rPr>
        <w:t xml:space="preserve"> AND AMENDMENT OF STANDARDS</w:t>
      </w:r>
      <w:bookmarkEnd w:id="36"/>
      <w:bookmarkEnd w:id="37"/>
      <w:bookmarkEnd w:id="38"/>
    </w:p>
    <w:p w14:paraId="62034E75" w14:textId="77777777" w:rsidR="004259CB" w:rsidRPr="004259CB" w:rsidRDefault="004259CB" w:rsidP="004259CB">
      <w:pPr>
        <w:pStyle w:val="Sparationtitre1"/>
        <w:rPr>
          <w:lang w:val="en-GB"/>
        </w:rPr>
      </w:pPr>
    </w:p>
    <w:p w14:paraId="33E5B8DE" w14:textId="0EBFE7FF" w:rsidR="004259CB" w:rsidRDefault="004259CB" w:rsidP="004259CB">
      <w:pPr>
        <w:pStyle w:val="BodyText"/>
      </w:pPr>
      <w:r w:rsidRPr="004259CB">
        <w:t xml:space="preserve">IALA </w:t>
      </w:r>
      <w:r w:rsidR="00452B92">
        <w:t>s</w:t>
      </w:r>
      <w:r w:rsidRPr="004259CB">
        <w:t xml:space="preserve">tandards may be </w:t>
      </w:r>
      <w:r w:rsidR="00727C6B">
        <w:t>approved</w:t>
      </w:r>
      <w:r w:rsidRPr="004259CB">
        <w:t xml:space="preserve"> or amended </w:t>
      </w:r>
      <w:r w:rsidR="00727C6B">
        <w:t>at a General Assembly</w:t>
      </w:r>
      <w:r w:rsidRPr="004259CB">
        <w:t>.</w:t>
      </w:r>
    </w:p>
    <w:p w14:paraId="71A653CB" w14:textId="77777777" w:rsidR="00CF2947" w:rsidRPr="004259CB" w:rsidRDefault="00CF2947"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39" w:name="_Toc464033449"/>
      <w:bookmarkStart w:id="40" w:name="_Toc455589152"/>
      <w:bookmarkStart w:id="41" w:name="_Toc455589153"/>
      <w:bookmarkStart w:id="42" w:name="_Toc455589154"/>
      <w:bookmarkStart w:id="43" w:name="_Toc455589155"/>
      <w:bookmarkStart w:id="44" w:name="_Toc455589156"/>
      <w:bookmarkStart w:id="45" w:name="_Toc455589157"/>
      <w:bookmarkStart w:id="46" w:name="_Toc455589158"/>
      <w:bookmarkStart w:id="47" w:name="_Toc455589159"/>
      <w:bookmarkStart w:id="48" w:name="_Toc455589160"/>
      <w:bookmarkStart w:id="49" w:name="_Toc455589161"/>
      <w:bookmarkStart w:id="50" w:name="_Toc455589162"/>
      <w:bookmarkStart w:id="51" w:name="_Toc455589163"/>
      <w:bookmarkStart w:id="52" w:name="_Toc455589164"/>
      <w:bookmarkStart w:id="53" w:name="_Toc455589165"/>
      <w:bookmarkStart w:id="54" w:name="_Toc455589166"/>
      <w:bookmarkStart w:id="55" w:name="_Toc455589167"/>
      <w:bookmarkStart w:id="56" w:name="_Toc455589168"/>
      <w:bookmarkStart w:id="57" w:name="_Toc455589169"/>
      <w:bookmarkStart w:id="58" w:name="_Toc455589170"/>
      <w:bookmarkStart w:id="59" w:name="_Toc455589171"/>
      <w:bookmarkStart w:id="60" w:name="_Toc464033450"/>
      <w:bookmarkStart w:id="61" w:name="_Toc464033451"/>
      <w:bookmarkStart w:id="62" w:name="_Toc432687611"/>
      <w:bookmarkStart w:id="63" w:name="_Toc464033452"/>
      <w:bookmarkStart w:id="64" w:name="_Toc464136445"/>
      <w:bookmarkStart w:id="65" w:name="_Toc464139611"/>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4259CB">
        <w:rPr>
          <w:caps w:val="0"/>
        </w:rPr>
        <w:t>DOCUMENT HISTORY</w:t>
      </w:r>
      <w:bookmarkEnd w:id="62"/>
      <w:bookmarkEnd w:id="63"/>
      <w:bookmarkEnd w:id="64"/>
      <w:bookmarkEnd w:id="65"/>
    </w:p>
    <w:p w14:paraId="794CC6BC" w14:textId="77777777" w:rsidR="004259CB" w:rsidRPr="004259CB" w:rsidRDefault="004259CB" w:rsidP="004259CB">
      <w:pPr>
        <w:pStyle w:val="Sparationtitre1"/>
        <w:rPr>
          <w:lang w:val="en-GB"/>
        </w:rPr>
      </w:pPr>
    </w:p>
    <w:p w14:paraId="5D0FD860" w14:textId="77777777" w:rsidR="00106651" w:rsidRDefault="00106651" w:rsidP="004259CB">
      <w:pPr>
        <w:pStyle w:val="BodyText"/>
      </w:pPr>
    </w:p>
    <w:tbl>
      <w:tblPr>
        <w:tblStyle w:val="TableGrid"/>
        <w:tblW w:w="9923" w:type="dxa"/>
        <w:tblInd w:w="-5" w:type="dxa"/>
        <w:tblLook w:val="04A0" w:firstRow="1" w:lastRow="0" w:firstColumn="1" w:lastColumn="0" w:noHBand="0" w:noVBand="1"/>
      </w:tblPr>
      <w:tblGrid>
        <w:gridCol w:w="1417"/>
        <w:gridCol w:w="3403"/>
        <w:gridCol w:w="5103"/>
      </w:tblGrid>
      <w:tr w:rsidR="00106651" w:rsidRPr="00BA0733" w14:paraId="29274E06" w14:textId="77777777" w:rsidTr="00887B95">
        <w:tc>
          <w:tcPr>
            <w:tcW w:w="1417" w:type="dxa"/>
            <w:vAlign w:val="center"/>
          </w:tcPr>
          <w:p w14:paraId="51BCCBAA" w14:textId="77777777" w:rsidR="00106651" w:rsidRPr="00BA0733" w:rsidRDefault="00106651" w:rsidP="00887B95">
            <w:pPr>
              <w:spacing w:before="120" w:after="120"/>
              <w:rPr>
                <w:b/>
                <w:sz w:val="22"/>
                <w:lang w:val="en-GB"/>
              </w:rPr>
            </w:pPr>
            <w:r w:rsidRPr="00BA0733">
              <w:rPr>
                <w:b/>
                <w:sz w:val="22"/>
                <w:lang w:val="en-GB"/>
              </w:rPr>
              <w:t>Date</w:t>
            </w:r>
          </w:p>
        </w:tc>
        <w:tc>
          <w:tcPr>
            <w:tcW w:w="3403" w:type="dxa"/>
            <w:vAlign w:val="center"/>
          </w:tcPr>
          <w:p w14:paraId="52DE1811" w14:textId="77777777" w:rsidR="00106651" w:rsidRPr="00BA0733" w:rsidRDefault="00106651" w:rsidP="00887B95">
            <w:pPr>
              <w:spacing w:before="120" w:after="120"/>
              <w:rPr>
                <w:b/>
                <w:sz w:val="22"/>
                <w:lang w:val="en-GB"/>
              </w:rPr>
            </w:pPr>
            <w:r w:rsidRPr="00BA0733">
              <w:rPr>
                <w:b/>
                <w:sz w:val="22"/>
                <w:lang w:val="en-GB"/>
              </w:rPr>
              <w:t>Details</w:t>
            </w:r>
          </w:p>
        </w:tc>
        <w:tc>
          <w:tcPr>
            <w:tcW w:w="5103" w:type="dxa"/>
            <w:vAlign w:val="center"/>
          </w:tcPr>
          <w:p w14:paraId="2D4E1FD1" w14:textId="77777777" w:rsidR="00106651" w:rsidRPr="00BA0733" w:rsidRDefault="00106651" w:rsidP="00887B95">
            <w:pPr>
              <w:spacing w:before="120" w:after="120"/>
              <w:rPr>
                <w:b/>
                <w:sz w:val="22"/>
                <w:lang w:val="en-GB"/>
              </w:rPr>
            </w:pPr>
            <w:r w:rsidRPr="00BA0733">
              <w:rPr>
                <w:b/>
                <w:sz w:val="22"/>
                <w:lang w:val="en-GB"/>
              </w:rPr>
              <w:t>Approval</w:t>
            </w:r>
          </w:p>
        </w:tc>
      </w:tr>
      <w:tr w:rsidR="00106651" w:rsidRPr="00FB1BB3" w14:paraId="6106F489" w14:textId="77777777" w:rsidTr="00887B95">
        <w:tc>
          <w:tcPr>
            <w:tcW w:w="1417" w:type="dxa"/>
            <w:vAlign w:val="center"/>
          </w:tcPr>
          <w:p w14:paraId="63E8FF63" w14:textId="6BEA89F5" w:rsidR="00106651" w:rsidRPr="00BA0733" w:rsidRDefault="00452B92" w:rsidP="00887B95">
            <w:pPr>
              <w:spacing w:before="120" w:after="120"/>
              <w:rPr>
                <w:sz w:val="22"/>
                <w:lang w:val="en-GB"/>
              </w:rPr>
            </w:pPr>
            <w:r>
              <w:rPr>
                <w:sz w:val="22"/>
                <w:lang w:val="en-GB"/>
              </w:rPr>
              <w:t xml:space="preserve">29 May </w:t>
            </w:r>
            <w:r w:rsidR="00106651" w:rsidRPr="00BA0733">
              <w:rPr>
                <w:sz w:val="22"/>
                <w:lang w:val="en-GB"/>
              </w:rPr>
              <w:t>2018</w:t>
            </w:r>
          </w:p>
        </w:tc>
        <w:tc>
          <w:tcPr>
            <w:tcW w:w="3403" w:type="dxa"/>
            <w:vAlign w:val="center"/>
          </w:tcPr>
          <w:p w14:paraId="7C9A768B" w14:textId="5E87D4FA" w:rsidR="00106651" w:rsidRPr="00BA0733" w:rsidRDefault="00106651" w:rsidP="00887B95">
            <w:pPr>
              <w:spacing w:before="120" w:after="120"/>
              <w:rPr>
                <w:sz w:val="22"/>
                <w:lang w:val="en-GB"/>
              </w:rPr>
            </w:pPr>
            <w:r w:rsidRPr="00BA0733">
              <w:rPr>
                <w:sz w:val="22"/>
                <w:lang w:val="en-GB"/>
              </w:rPr>
              <w:t>First issue</w:t>
            </w:r>
            <w:r w:rsidR="00452B92">
              <w:rPr>
                <w:sz w:val="22"/>
                <w:lang w:val="en-GB"/>
              </w:rPr>
              <w:t>.</w:t>
            </w:r>
          </w:p>
        </w:tc>
        <w:tc>
          <w:tcPr>
            <w:tcW w:w="5103" w:type="dxa"/>
            <w:vAlign w:val="center"/>
          </w:tcPr>
          <w:p w14:paraId="4CC29CD2" w14:textId="77777777" w:rsidR="00106651" w:rsidRPr="00FB1BB3" w:rsidRDefault="00106651" w:rsidP="00887B95">
            <w:pPr>
              <w:spacing w:before="120" w:after="120"/>
              <w:rPr>
                <w:sz w:val="22"/>
                <w:lang w:val="en-GB"/>
              </w:rPr>
            </w:pPr>
            <w:r w:rsidRPr="00FB1BB3">
              <w:rPr>
                <w:sz w:val="22"/>
                <w:lang w:val="en-GB"/>
              </w:rPr>
              <w:t>General Assembly Resolution, Incheon, Republic of Korea, May 2018.</w:t>
            </w:r>
          </w:p>
        </w:tc>
      </w:tr>
      <w:tr w:rsidR="00106651" w:rsidRPr="00EF3219" w14:paraId="437D5F68" w14:textId="77777777" w:rsidTr="00887B95">
        <w:tc>
          <w:tcPr>
            <w:tcW w:w="1417" w:type="dxa"/>
            <w:vAlign w:val="center"/>
          </w:tcPr>
          <w:p w14:paraId="62E01A36" w14:textId="1FBB6CC6" w:rsidR="00106651" w:rsidRPr="00BA0733" w:rsidRDefault="00452B92" w:rsidP="00887B95">
            <w:pPr>
              <w:spacing w:before="120" w:after="120"/>
              <w:rPr>
                <w:sz w:val="22"/>
                <w:lang w:val="en-GB"/>
              </w:rPr>
            </w:pPr>
            <w:r>
              <w:rPr>
                <w:sz w:val="22"/>
                <w:lang w:val="en-GB"/>
              </w:rPr>
              <w:lastRenderedPageBreak/>
              <w:t xml:space="preserve">Xx May </w:t>
            </w:r>
            <w:r w:rsidR="00106651">
              <w:rPr>
                <w:sz w:val="22"/>
                <w:lang w:val="en-GB"/>
              </w:rPr>
              <w:t>2023</w:t>
            </w:r>
          </w:p>
        </w:tc>
        <w:tc>
          <w:tcPr>
            <w:tcW w:w="3403" w:type="dxa"/>
            <w:vAlign w:val="center"/>
          </w:tcPr>
          <w:p w14:paraId="4A5A7FC7" w14:textId="6308BEA3" w:rsidR="00106651" w:rsidRPr="00BA0733" w:rsidRDefault="00106651" w:rsidP="00887B95">
            <w:pPr>
              <w:spacing w:before="120" w:after="120"/>
              <w:rPr>
                <w:sz w:val="22"/>
                <w:lang w:val="en-GB"/>
              </w:rPr>
            </w:pPr>
            <w:r>
              <w:rPr>
                <w:sz w:val="22"/>
                <w:lang w:val="en-GB"/>
              </w:rPr>
              <w:t>Review on the scope and reference documents</w:t>
            </w:r>
            <w:r w:rsidR="00452B92">
              <w:rPr>
                <w:sz w:val="22"/>
                <w:lang w:val="en-GB"/>
              </w:rPr>
              <w:t>.</w:t>
            </w:r>
          </w:p>
        </w:tc>
        <w:tc>
          <w:tcPr>
            <w:tcW w:w="5103" w:type="dxa"/>
            <w:vAlign w:val="center"/>
          </w:tcPr>
          <w:p w14:paraId="0CE4E04B" w14:textId="59B17CA1" w:rsidR="00106651" w:rsidRPr="00EF3219" w:rsidRDefault="00106651" w:rsidP="00887B95">
            <w:pPr>
              <w:spacing w:before="120" w:after="120"/>
              <w:rPr>
                <w:sz w:val="22"/>
                <w:highlight w:val="yellow"/>
                <w:lang w:val="en-GB"/>
              </w:rPr>
            </w:pPr>
            <w:r w:rsidRPr="0071686F">
              <w:rPr>
                <w:sz w:val="22"/>
                <w:lang w:val="en-GB"/>
              </w:rPr>
              <w:t>General Assembly Resolution, Rio de Janeiro, Brazil, May 2023</w:t>
            </w:r>
            <w:r w:rsidR="00452B92">
              <w:rPr>
                <w:sz w:val="22"/>
                <w:lang w:val="en-GB"/>
              </w:rPr>
              <w:t>.</w:t>
            </w:r>
          </w:p>
        </w:tc>
      </w:tr>
    </w:tbl>
    <w:p w14:paraId="5FB8312B" w14:textId="77777777" w:rsidR="00106651" w:rsidRPr="004259CB" w:rsidRDefault="00106651" w:rsidP="00255AE1">
      <w:pPr>
        <w:pStyle w:val="BodyText"/>
      </w:pPr>
    </w:p>
    <w:sectPr w:rsidR="00106651"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23253" w14:textId="77777777" w:rsidR="00244FA8" w:rsidRDefault="00244FA8" w:rsidP="003274DB">
      <w:r>
        <w:separator/>
      </w:r>
    </w:p>
  </w:endnote>
  <w:endnote w:type="continuationSeparator" w:id="0">
    <w:p w14:paraId="01B8063C" w14:textId="77777777" w:rsidR="00244FA8" w:rsidRDefault="00244FA8"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4751476C" w:rsidR="00857580" w:rsidRDefault="008054F2" w:rsidP="008747E0">
    <w:pPr>
      <w:pStyle w:val="Footer"/>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2FEB5E4C" w:rsidR="00857580" w:rsidRPr="00C907DF" w:rsidRDefault="00000000" w:rsidP="00CB19DB">
    <w:pPr>
      <w:pStyle w:val="Footerportrait"/>
      <w:rPr>
        <w:rStyle w:val="PageNumber"/>
        <w:szCs w:val="15"/>
      </w:rPr>
    </w:pPr>
    <w:fldSimple w:instr=" STYLEREF &quot;Document type&quot; \* MERGEFORMAT ">
      <w:r w:rsidR="003B4FA9">
        <w:t>IALA Standard</w:t>
      </w:r>
    </w:fldSimple>
    <w:r w:rsidR="00857580" w:rsidRPr="00C907DF">
      <w:t xml:space="preserve"> </w:t>
    </w:r>
    <w:fldSimple w:instr=" STYLEREF &quot;Document number&quot; \* MERGEFORMAT ">
      <w:r w:rsidR="003B4FA9">
        <w:t>S1070</w:t>
      </w:r>
    </w:fldSimple>
    <w:r w:rsidR="00857580" w:rsidRPr="00C907DF">
      <w:t xml:space="preserve"> –</w:t>
    </w:r>
    <w:r w:rsidR="00857580">
      <w:t xml:space="preserve"> </w:t>
    </w:r>
    <w:fldSimple w:instr=" STYLEREF &quot;Document name&quot; \* MERGEFORMAT ">
      <w:r w:rsidR="003B4FA9">
        <w:t>Information Services</w:t>
      </w:r>
    </w:fldSimple>
  </w:p>
  <w:p w14:paraId="19BC5EB7" w14:textId="73F02D5C" w:rsidR="00857580" w:rsidRPr="00CB19DB" w:rsidRDefault="00000000" w:rsidP="00CB19DB">
    <w:pPr>
      <w:pStyle w:val="Footerportrait"/>
    </w:pPr>
    <w:fldSimple w:instr=" STYLEREF &quot;Edition number&quot; \* MERGEFORMAT ">
      <w:r w:rsidR="003B4FA9">
        <w:t>Edition 2.0</w:t>
      </w:r>
    </w:fldSimple>
    <w:r w:rsidR="00857580">
      <w:t xml:space="preserve">  </w:t>
    </w:r>
    <w:fldSimple w:instr=" STYLEREF &quot;Document date&quot; \* MERGEFORMAT ">
      <w:r w:rsidR="003B4FA9">
        <w:t>May 2023</w:t>
      </w:r>
    </w:fldSimple>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36874B" w14:textId="77777777" w:rsidR="00244FA8" w:rsidRDefault="00244FA8" w:rsidP="003274DB">
      <w:r>
        <w:separator/>
      </w:r>
    </w:p>
  </w:footnote>
  <w:footnote w:type="continuationSeparator" w:id="0">
    <w:p w14:paraId="37D878A5" w14:textId="77777777" w:rsidR="00244FA8" w:rsidRDefault="00244FA8"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711EAD69" w:rsidR="00857580" w:rsidRPr="008054F2" w:rsidRDefault="00857580" w:rsidP="00C20472">
    <w:pPr>
      <w:pStyle w:val="Header"/>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Header"/>
      <w:jc w:val="right"/>
      <w:rPr>
        <w:sz w:val="18"/>
        <w:szCs w:val="18"/>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AEB5D89" w:rsidR="00857580" w:rsidRPr="00ED2A8D" w:rsidRDefault="00857580" w:rsidP="00C20472">
    <w:pPr>
      <w:pStyle w:val="Header"/>
      <w:tabs>
        <w:tab w:val="left" w:pos="6569"/>
      </w:tabs>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E3D37" w14:textId="427D20E8" w:rsidR="006F488D" w:rsidRDefault="006F4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3600" w14:textId="0BDF1ED1" w:rsidR="003A4738" w:rsidRDefault="003A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AB76A" w14:textId="4349BD2E" w:rsidR="00C20472" w:rsidRPr="00ED2A8D" w:rsidRDefault="008054F2" w:rsidP="00C20472">
    <w:pPr>
      <w:pStyle w:val="Header"/>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Header"/>
      <w:jc w:val="right"/>
      <w:rPr>
        <w:sz w:val="18"/>
        <w:szCs w:val="18"/>
        <w:lang w:val="en-GB"/>
      </w:rPr>
    </w:pPr>
  </w:p>
  <w:p w14:paraId="38BD18A9" w14:textId="77777777" w:rsidR="00C20472" w:rsidRDefault="00C20472" w:rsidP="008747E0">
    <w:pPr>
      <w:pStyle w:val="Header"/>
      <w:rPr>
        <w:lang w:val="en-GB"/>
      </w:rPr>
    </w:pPr>
  </w:p>
  <w:p w14:paraId="4967CE01" w14:textId="77777777" w:rsidR="00C20472" w:rsidRDefault="00C20472" w:rsidP="008747E0">
    <w:pPr>
      <w:pStyle w:val="Header"/>
      <w:rPr>
        <w:lang w:val="en-GB"/>
      </w:rPr>
    </w:pPr>
  </w:p>
  <w:p w14:paraId="2E56E890" w14:textId="77777777" w:rsidR="00C20472" w:rsidRDefault="00C20472" w:rsidP="008747E0">
    <w:pPr>
      <w:pStyle w:val="Header"/>
      <w:rPr>
        <w:lang w:val="en-GB"/>
      </w:rPr>
    </w:pPr>
  </w:p>
  <w:p w14:paraId="57249AE0" w14:textId="77777777" w:rsidR="00C20472" w:rsidRDefault="00C20472" w:rsidP="008747E0">
    <w:pPr>
      <w:pStyle w:val="Header"/>
      <w:rPr>
        <w:lang w:val="en-GB"/>
      </w:rPr>
    </w:pPr>
  </w:p>
  <w:p w14:paraId="325676EA" w14:textId="1FE437B2" w:rsidR="00C20472" w:rsidRPr="00ED2A8D" w:rsidRDefault="00C20472" w:rsidP="00C20472">
    <w:pPr>
      <w:pStyle w:val="Header"/>
      <w:tabs>
        <w:tab w:val="left" w:pos="6569"/>
      </w:tabs>
      <w:rPr>
        <w:lang w:val="en-GB"/>
      </w:rPr>
    </w:pPr>
  </w:p>
  <w:p w14:paraId="3A1CCC4B" w14:textId="2713BCA8" w:rsidR="00C20472" w:rsidRPr="00ED2A8D" w:rsidRDefault="00C2047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2EAF" w14:textId="7D24E7D7" w:rsidR="003A4738" w:rsidRDefault="003A47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C9FF" w14:textId="2BC9D46A" w:rsidR="006F488D" w:rsidRDefault="006F48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78E69F60" w:rsidR="00857580" w:rsidRPr="00ED2A8D" w:rsidRDefault="00DC58A3" w:rsidP="008747E0">
    <w:pPr>
      <w:pStyle w:val="Header"/>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Header"/>
      <w:jc w:val="right"/>
      <w:rPr>
        <w:sz w:val="22"/>
        <w:lang w:val="en-GB"/>
      </w:rPr>
    </w:pPr>
  </w:p>
  <w:p w14:paraId="13D07D85" w14:textId="18EA8182" w:rsidR="00857580" w:rsidRPr="008054F2" w:rsidRDefault="00857580" w:rsidP="006F48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52F5" w14:textId="72FB3FC1" w:rsidR="006F488D" w:rsidRDefault="006F48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CF99" w14:textId="55644803" w:rsidR="006F488D" w:rsidRDefault="006F48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CA14" w14:textId="032B6BDE" w:rsidR="00DC58A3" w:rsidRDefault="00DC58A3" w:rsidP="003821E0">
    <w:pPr>
      <w:pStyle w:val="Header"/>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Header"/>
      <w:jc w:val="right"/>
      <w:rPr>
        <w:lang w:val="en-GB"/>
      </w:rPr>
    </w:pPr>
  </w:p>
  <w:p w14:paraId="4F91943A" w14:textId="4B3417F2" w:rsidR="00857580" w:rsidRPr="008054F2" w:rsidRDefault="00857580" w:rsidP="003821E0">
    <w:pPr>
      <w:pStyle w:val="Header"/>
      <w:jc w:val="right"/>
      <w:rPr>
        <w:sz w:val="18"/>
        <w:szCs w:val="18"/>
        <w:lang w:val="en-GB"/>
      </w:rPr>
    </w:pPr>
  </w:p>
  <w:p w14:paraId="2A5B858E" w14:textId="77777777" w:rsidR="008054F2" w:rsidRPr="00AB623C" w:rsidRDefault="008054F2" w:rsidP="003821E0">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9D459A"/>
    <w:multiLevelType w:val="multilevel"/>
    <w:tmpl w:val="7AE407BC"/>
    <w:lvl w:ilvl="0">
      <w:start w:val="7"/>
      <w:numFmt w:val="decimal"/>
      <w:lvlText w:val="%1"/>
      <w:lvlJc w:val="left"/>
      <w:pPr>
        <w:ind w:left="360" w:hanging="360"/>
      </w:pPr>
      <w:rPr>
        <w:rFonts w:hint="default"/>
      </w:rPr>
    </w:lvl>
    <w:lvl w:ilvl="1">
      <w:start w:val="1"/>
      <w:numFmt w:val="decimal"/>
      <w:lvlText w:val="S107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396618"/>
    <w:multiLevelType w:val="multilevel"/>
    <w:tmpl w:val="DD5C8B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05315680">
    <w:abstractNumId w:val="9"/>
  </w:num>
  <w:num w:numId="2" w16cid:durableId="876703192">
    <w:abstractNumId w:val="4"/>
  </w:num>
  <w:num w:numId="3" w16cid:durableId="80833447">
    <w:abstractNumId w:val="3"/>
  </w:num>
  <w:num w:numId="4" w16cid:durableId="4021339">
    <w:abstractNumId w:val="2"/>
  </w:num>
  <w:num w:numId="5" w16cid:durableId="1008024034">
    <w:abstractNumId w:val="1"/>
  </w:num>
  <w:num w:numId="6" w16cid:durableId="698556251">
    <w:abstractNumId w:val="10"/>
  </w:num>
  <w:num w:numId="7" w16cid:durableId="880677323">
    <w:abstractNumId w:val="8"/>
  </w:num>
  <w:num w:numId="8" w16cid:durableId="1717044139">
    <w:abstractNumId w:val="7"/>
  </w:num>
  <w:num w:numId="9" w16cid:durableId="1458648408">
    <w:abstractNumId w:val="6"/>
  </w:num>
  <w:num w:numId="10" w16cid:durableId="282930346">
    <w:abstractNumId w:val="5"/>
  </w:num>
  <w:num w:numId="11" w16cid:durableId="1343898788">
    <w:abstractNumId w:val="12"/>
  </w:num>
  <w:num w:numId="12" w16cid:durableId="311638562">
    <w:abstractNumId w:val="22"/>
  </w:num>
  <w:num w:numId="13" w16cid:durableId="1108231984">
    <w:abstractNumId w:val="20"/>
  </w:num>
  <w:num w:numId="14" w16cid:durableId="552539694">
    <w:abstractNumId w:val="14"/>
  </w:num>
  <w:num w:numId="15" w16cid:durableId="915093180">
    <w:abstractNumId w:val="25"/>
  </w:num>
  <w:num w:numId="16" w16cid:durableId="1571842490">
    <w:abstractNumId w:val="19"/>
  </w:num>
  <w:num w:numId="17" w16cid:durableId="2035383724">
    <w:abstractNumId w:val="26"/>
  </w:num>
  <w:num w:numId="18" w16cid:durableId="1064454595">
    <w:abstractNumId w:val="0"/>
  </w:num>
  <w:num w:numId="19" w16cid:durableId="1853373179">
    <w:abstractNumId w:val="19"/>
  </w:num>
  <w:num w:numId="20" w16cid:durableId="1718509540">
    <w:abstractNumId w:val="26"/>
  </w:num>
  <w:num w:numId="21" w16cid:durableId="315306738">
    <w:abstractNumId w:val="23"/>
  </w:num>
  <w:num w:numId="22" w16cid:durableId="525412839">
    <w:abstractNumId w:val="17"/>
  </w:num>
  <w:num w:numId="23" w16cid:durableId="1228763119">
    <w:abstractNumId w:val="16"/>
  </w:num>
  <w:num w:numId="24" w16cid:durableId="766001578">
    <w:abstractNumId w:val="21"/>
  </w:num>
  <w:num w:numId="25" w16cid:durableId="1293901810">
    <w:abstractNumId w:val="21"/>
  </w:num>
  <w:num w:numId="26" w16cid:durableId="1011181092">
    <w:abstractNumId w:val="21"/>
  </w:num>
  <w:num w:numId="27" w16cid:durableId="1948002032">
    <w:abstractNumId w:val="21"/>
  </w:num>
  <w:num w:numId="28" w16cid:durableId="1787120218">
    <w:abstractNumId w:val="24"/>
  </w:num>
  <w:num w:numId="29" w16cid:durableId="1318417336">
    <w:abstractNumId w:val="24"/>
  </w:num>
  <w:num w:numId="30" w16cid:durableId="772818885">
    <w:abstractNumId w:val="24"/>
  </w:num>
  <w:num w:numId="31" w16cid:durableId="631061677">
    <w:abstractNumId w:val="13"/>
  </w:num>
  <w:num w:numId="32" w16cid:durableId="1963876402">
    <w:abstractNumId w:val="11"/>
  </w:num>
  <w:num w:numId="33" w16cid:durableId="1230847791">
    <w:abstractNumId w:val="15"/>
  </w:num>
  <w:num w:numId="34" w16cid:durableId="511800380">
    <w:abstractNumId w:val="18"/>
  </w:num>
  <w:num w:numId="35" w16cid:durableId="2145198851">
    <w:abstractNumId w:val="19"/>
  </w:num>
  <w:num w:numId="36" w16cid:durableId="42608286">
    <w:abstractNumId w:val="27"/>
  </w:num>
  <w:num w:numId="37" w16cid:durableId="7544322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ommittees">
    <w15:presenceInfo w15:providerId="None" w15:userId="Committees"/>
  </w15:person>
  <w15:person w15:author="Minsu Jeon">
    <w15:presenceInfo w15:providerId="None" w15:userId="Minsu Je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rE0MzMwMrMwNzJT0lEKTi0uzszPAymwrAUAxgvsIiwAAAA="/>
  </w:docVars>
  <w:rsids>
    <w:rsidRoot w:val="00733698"/>
    <w:rsid w:val="0000675F"/>
    <w:rsid w:val="00016EAF"/>
    <w:rsid w:val="00024456"/>
    <w:rsid w:val="00033773"/>
    <w:rsid w:val="00085375"/>
    <w:rsid w:val="000936E3"/>
    <w:rsid w:val="000C21D7"/>
    <w:rsid w:val="000C711B"/>
    <w:rsid w:val="000D4C23"/>
    <w:rsid w:val="000E4552"/>
    <w:rsid w:val="000E5B53"/>
    <w:rsid w:val="00106651"/>
    <w:rsid w:val="001349DB"/>
    <w:rsid w:val="0013794D"/>
    <w:rsid w:val="00161234"/>
    <w:rsid w:val="00192FEB"/>
    <w:rsid w:val="001B1140"/>
    <w:rsid w:val="001C3592"/>
    <w:rsid w:val="001E416D"/>
    <w:rsid w:val="00203BE2"/>
    <w:rsid w:val="002204DA"/>
    <w:rsid w:val="00244FA8"/>
    <w:rsid w:val="00255AE1"/>
    <w:rsid w:val="00265AFA"/>
    <w:rsid w:val="0027175D"/>
    <w:rsid w:val="002A03FC"/>
    <w:rsid w:val="002B6679"/>
    <w:rsid w:val="00304DD8"/>
    <w:rsid w:val="003236FC"/>
    <w:rsid w:val="003274DB"/>
    <w:rsid w:val="003476DC"/>
    <w:rsid w:val="003500F2"/>
    <w:rsid w:val="00356964"/>
    <w:rsid w:val="00366678"/>
    <w:rsid w:val="003821E0"/>
    <w:rsid w:val="00383110"/>
    <w:rsid w:val="00386CBD"/>
    <w:rsid w:val="003A4738"/>
    <w:rsid w:val="003B157E"/>
    <w:rsid w:val="003B4147"/>
    <w:rsid w:val="003B4FA9"/>
    <w:rsid w:val="003C7C34"/>
    <w:rsid w:val="004028D6"/>
    <w:rsid w:val="00406B02"/>
    <w:rsid w:val="00407FEA"/>
    <w:rsid w:val="004259CB"/>
    <w:rsid w:val="00434EE8"/>
    <w:rsid w:val="00441393"/>
    <w:rsid w:val="00452B92"/>
    <w:rsid w:val="00456F10"/>
    <w:rsid w:val="00457308"/>
    <w:rsid w:val="00474C31"/>
    <w:rsid w:val="00480184"/>
    <w:rsid w:val="00494891"/>
    <w:rsid w:val="00496E8D"/>
    <w:rsid w:val="004A4A3F"/>
    <w:rsid w:val="004C7C5C"/>
    <w:rsid w:val="004D2379"/>
    <w:rsid w:val="004E2F16"/>
    <w:rsid w:val="004F505B"/>
    <w:rsid w:val="00526234"/>
    <w:rsid w:val="00534598"/>
    <w:rsid w:val="0053726A"/>
    <w:rsid w:val="00551986"/>
    <w:rsid w:val="00553495"/>
    <w:rsid w:val="00556CF6"/>
    <w:rsid w:val="00577723"/>
    <w:rsid w:val="00586F09"/>
    <w:rsid w:val="00596F58"/>
    <w:rsid w:val="005A181A"/>
    <w:rsid w:val="005D7C15"/>
    <w:rsid w:val="0060160B"/>
    <w:rsid w:val="00603E5A"/>
    <w:rsid w:val="00611BE8"/>
    <w:rsid w:val="006127AC"/>
    <w:rsid w:val="0062235B"/>
    <w:rsid w:val="006654C7"/>
    <w:rsid w:val="00666061"/>
    <w:rsid w:val="00680F99"/>
    <w:rsid w:val="00691D2C"/>
    <w:rsid w:val="006A2D93"/>
    <w:rsid w:val="006A4DA5"/>
    <w:rsid w:val="006C24DF"/>
    <w:rsid w:val="006C748C"/>
    <w:rsid w:val="006F2D13"/>
    <w:rsid w:val="006F4128"/>
    <w:rsid w:val="006F488D"/>
    <w:rsid w:val="0070191F"/>
    <w:rsid w:val="007133EA"/>
    <w:rsid w:val="0071686F"/>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9259E"/>
    <w:rsid w:val="008E2A55"/>
    <w:rsid w:val="009210BC"/>
    <w:rsid w:val="00931BD8"/>
    <w:rsid w:val="009330EF"/>
    <w:rsid w:val="009359A1"/>
    <w:rsid w:val="009414E6"/>
    <w:rsid w:val="00962576"/>
    <w:rsid w:val="00971591"/>
    <w:rsid w:val="009724BE"/>
    <w:rsid w:val="00974E99"/>
    <w:rsid w:val="009764FA"/>
    <w:rsid w:val="00980192"/>
    <w:rsid w:val="009B3B25"/>
    <w:rsid w:val="009C238F"/>
    <w:rsid w:val="009C79E3"/>
    <w:rsid w:val="009D2DA1"/>
    <w:rsid w:val="009E16EC"/>
    <w:rsid w:val="009E7022"/>
    <w:rsid w:val="009E79A1"/>
    <w:rsid w:val="00A05862"/>
    <w:rsid w:val="00A1776A"/>
    <w:rsid w:val="00A549B3"/>
    <w:rsid w:val="00AA0F52"/>
    <w:rsid w:val="00AA70F6"/>
    <w:rsid w:val="00AB326D"/>
    <w:rsid w:val="00AB623C"/>
    <w:rsid w:val="00AB73F4"/>
    <w:rsid w:val="00AC33A2"/>
    <w:rsid w:val="00AC4A94"/>
    <w:rsid w:val="00AF159C"/>
    <w:rsid w:val="00B02CC1"/>
    <w:rsid w:val="00B12B0A"/>
    <w:rsid w:val="00B1514C"/>
    <w:rsid w:val="00B155A4"/>
    <w:rsid w:val="00B23DDA"/>
    <w:rsid w:val="00B27E0C"/>
    <w:rsid w:val="00B31A41"/>
    <w:rsid w:val="00B35A2A"/>
    <w:rsid w:val="00B67422"/>
    <w:rsid w:val="00B911C2"/>
    <w:rsid w:val="00B97082"/>
    <w:rsid w:val="00B97D9E"/>
    <w:rsid w:val="00BA0733"/>
    <w:rsid w:val="00BB7078"/>
    <w:rsid w:val="00BC1BF8"/>
    <w:rsid w:val="00BE0675"/>
    <w:rsid w:val="00C065BD"/>
    <w:rsid w:val="00C17EF7"/>
    <w:rsid w:val="00C20472"/>
    <w:rsid w:val="00C23906"/>
    <w:rsid w:val="00C54E9E"/>
    <w:rsid w:val="00C81162"/>
    <w:rsid w:val="00C83666"/>
    <w:rsid w:val="00CA466B"/>
    <w:rsid w:val="00CB19DB"/>
    <w:rsid w:val="00CD0934"/>
    <w:rsid w:val="00CD36BB"/>
    <w:rsid w:val="00CE5E46"/>
    <w:rsid w:val="00CF2947"/>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5FB3"/>
    <w:rsid w:val="00E270C5"/>
    <w:rsid w:val="00E317B0"/>
    <w:rsid w:val="00E67984"/>
    <w:rsid w:val="00E72A28"/>
    <w:rsid w:val="00E72B8D"/>
    <w:rsid w:val="00E74800"/>
    <w:rsid w:val="00E77E7B"/>
    <w:rsid w:val="00EA54DC"/>
    <w:rsid w:val="00EB6F3C"/>
    <w:rsid w:val="00EC4025"/>
    <w:rsid w:val="00ED2A8D"/>
    <w:rsid w:val="00EE1297"/>
    <w:rsid w:val="00EE2C05"/>
    <w:rsid w:val="00EE64C7"/>
    <w:rsid w:val="00EF404B"/>
    <w:rsid w:val="00F00376"/>
    <w:rsid w:val="00F11A7D"/>
    <w:rsid w:val="00F14214"/>
    <w:rsid w:val="00F15117"/>
    <w:rsid w:val="00F157E2"/>
    <w:rsid w:val="00F41515"/>
    <w:rsid w:val="00F57390"/>
    <w:rsid w:val="00F710B1"/>
    <w:rsid w:val="00F85EC1"/>
    <w:rsid w:val="00F8713C"/>
    <w:rsid w:val="00F87E86"/>
    <w:rsid w:val="00F9117F"/>
    <w:rsid w:val="00F92C44"/>
    <w:rsid w:val="00F96501"/>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4B43E-87A7-4F77-BCD0-203428D49A94}">
  <ds:schemaRefs>
    <ds:schemaRef ds:uri="http://schemas.microsoft.com/sharepoint/v3/contenttype/forms"/>
  </ds:schemaRefs>
</ds:datastoreItem>
</file>

<file path=customXml/itemProps2.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4.xml><?xml version="1.0" encoding="utf-8"?>
<ds:datastoreItem xmlns:ds="http://schemas.openxmlformats.org/officeDocument/2006/customXml" ds:itemID="{0719F5FF-3089-4E90-BF7F-7CCDDC104E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792</Words>
  <Characters>4518</Characters>
  <Application>Microsoft Office Word</Application>
  <DocSecurity>0</DocSecurity>
  <Lines>37</Lines>
  <Paragraphs>10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30</cp:revision>
  <dcterms:created xsi:type="dcterms:W3CDTF">2021-01-29T06:39:00Z</dcterms:created>
  <dcterms:modified xsi:type="dcterms:W3CDTF">2022-08-29T06:13:00Z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y fmtid="{D5CDD505-2E9C-101B-9397-08002B2CF9AE}" pid="4" name="MediaServiceImageTags">
    <vt:lpwstr/>
  </property>
</Properties>
</file>